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7103D" w:rsidR="00387C6F" w:rsidP="44B8C1D4" w:rsidRDefault="2E530460" w14:paraId="32438200" w14:textId="4B6DE462">
      <w:pPr>
        <w:widowControl/>
        <w:jc w:val="center"/>
        <w:rPr>
          <w:rFonts w:ascii="Garamond" w:hAnsi="Garamond"/>
          <w:b w:val="1"/>
          <w:bCs w:val="1"/>
        </w:rPr>
      </w:pPr>
      <w:bookmarkStart w:name="_GoBack" w:id="0"/>
      <w:bookmarkEnd w:id="0"/>
      <w:r w:rsidRPr="44B8C1D4" w:rsidR="35325425">
        <w:rPr>
          <w:rFonts w:ascii="Garamond" w:hAnsi="Garamond"/>
          <w:b w:val="1"/>
          <w:bCs w:val="1"/>
        </w:rPr>
        <w:t xml:space="preserve">BUSINESS and DECISION </w:t>
      </w:r>
      <w:r w:rsidRPr="44B8C1D4" w:rsidR="2E530460">
        <w:rPr>
          <w:rFonts w:ascii="Garamond" w:hAnsi="Garamond"/>
          <w:b w:val="1"/>
          <w:bCs w:val="1"/>
        </w:rPr>
        <w:t xml:space="preserve">ATTACHMENT </w:t>
      </w:r>
      <w:r w:rsidRPr="44B8C1D4" w:rsidR="00556271">
        <w:rPr>
          <w:rFonts w:ascii="Garamond" w:hAnsi="Garamond"/>
          <w:b w:val="1"/>
          <w:bCs w:val="1"/>
        </w:rPr>
        <w:t>I</w:t>
      </w:r>
    </w:p>
    <w:p w:rsidRPr="00D7103D" w:rsidR="00387C6F" w:rsidP="00387C6F" w:rsidRDefault="00387C6F" w14:paraId="138C5686" w14:textId="77777777">
      <w:pPr>
        <w:widowControl/>
        <w:jc w:val="center"/>
        <w:rPr>
          <w:rFonts w:ascii="Garamond" w:hAnsi="Garamond"/>
          <w:b/>
          <w:szCs w:val="24"/>
        </w:rPr>
      </w:pPr>
      <w:r w:rsidRPr="00D7103D">
        <w:rPr>
          <w:rFonts w:ascii="Garamond" w:hAnsi="Garamond"/>
          <w:b/>
          <w:szCs w:val="24"/>
        </w:rPr>
        <w:t>SUMMARY OF M</w:t>
      </w:r>
      <w:r w:rsidRPr="00D7103D" w:rsidR="00A7430C">
        <w:rPr>
          <w:rFonts w:ascii="Garamond" w:hAnsi="Garamond"/>
          <w:b/>
          <w:szCs w:val="24"/>
        </w:rPr>
        <w:t>INIMUM</w:t>
      </w:r>
      <w:r w:rsidRPr="00D7103D">
        <w:rPr>
          <w:rFonts w:ascii="Garamond" w:hAnsi="Garamond"/>
          <w:b/>
          <w:szCs w:val="24"/>
        </w:rPr>
        <w:t xml:space="preserve"> REQUIREMENTS</w:t>
      </w:r>
    </w:p>
    <w:p w:rsidRPr="00D7103D" w:rsidR="00387C6F" w:rsidP="00387C6F" w:rsidRDefault="00387C6F" w14:paraId="672A6659" w14:textId="77777777">
      <w:pPr>
        <w:widowControl/>
        <w:jc w:val="center"/>
        <w:rPr>
          <w:rFonts w:ascii="Garamond" w:hAnsi="Garamond"/>
          <w:b/>
          <w:szCs w:val="24"/>
        </w:rPr>
      </w:pPr>
    </w:p>
    <w:p w:rsidRPr="00D7103D" w:rsidR="00387C6F" w:rsidP="2E530460" w:rsidRDefault="2E530460" w14:paraId="026E4B1C" w14:textId="499F8948">
      <w:pPr>
        <w:widowControl/>
        <w:rPr>
          <w:rFonts w:ascii="Garamond" w:hAnsi="Garamond"/>
          <w:sz w:val="20"/>
          <w:szCs w:val="24"/>
        </w:rPr>
      </w:pPr>
      <w:r w:rsidRPr="00D7103D">
        <w:rPr>
          <w:rFonts w:ascii="Garamond" w:hAnsi="Garamond"/>
          <w:sz w:val="20"/>
          <w:szCs w:val="24"/>
        </w:rPr>
        <w:t xml:space="preserve">Please provide a yes/no (Y/N) in the </w:t>
      </w:r>
      <w:r w:rsidRPr="00D7103D" w:rsidR="00453EA8">
        <w:rPr>
          <w:rFonts w:ascii="Garamond" w:hAnsi="Garamond"/>
          <w:sz w:val="20"/>
          <w:szCs w:val="24"/>
        </w:rPr>
        <w:t>yellow</w:t>
      </w:r>
      <w:r w:rsidRPr="00D7103D">
        <w:rPr>
          <w:rFonts w:ascii="Garamond" w:hAnsi="Garamond"/>
          <w:sz w:val="20"/>
          <w:szCs w:val="24"/>
        </w:rPr>
        <w:t xml:space="preserve"> shaded area, indicating your ability to meet requirements.  If an item is left blank, you will be implying that your company cannot meet the requirement(s), and your proposal may be eliminated from evaluation.  This document will be used to evaluate respondents as described in Section 3.2 (Evaluation Criteria), Step 1.</w:t>
      </w:r>
    </w:p>
    <w:p w:rsidRPr="00D7103D" w:rsidR="00501F54" w:rsidP="00387C6F" w:rsidRDefault="00501F54" w14:paraId="0A37501D" w14:textId="77777777">
      <w:pPr>
        <w:widowControl/>
        <w:rPr>
          <w:rFonts w:ascii="Garamond" w:hAnsi="Garamond"/>
          <w:szCs w:val="24"/>
        </w:rPr>
      </w:pPr>
    </w:p>
    <w:tbl>
      <w:tblPr>
        <w:tblW w:w="108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738"/>
        <w:gridCol w:w="8617"/>
        <w:gridCol w:w="1508"/>
      </w:tblGrid>
      <w:tr w:rsidRPr="00D7103D" w:rsidR="00BF5CBE" w:rsidTr="480A7302" w14:paraId="31A9AA4B" w14:textId="77777777">
        <w:trPr>
          <w:trHeight w:val="535"/>
        </w:trPr>
        <w:tc>
          <w:tcPr>
            <w:tcW w:w="738" w:type="dxa"/>
            <w:shd w:val="clear" w:color="auto" w:fill="C0C0C0"/>
            <w:tcMar/>
            <w:vAlign w:val="bottom"/>
          </w:tcPr>
          <w:p w:rsidRPr="00D7103D" w:rsidR="00BF5CBE" w:rsidP="00453EA8" w:rsidRDefault="00DF52EA" w14:paraId="769726BA" w14:textId="77777777">
            <w:pPr>
              <w:widowControl/>
              <w:jc w:val="center"/>
              <w:rPr>
                <w:rFonts w:ascii="Garamond" w:hAnsi="Garamond"/>
                <w:b/>
                <w:szCs w:val="24"/>
              </w:rPr>
            </w:pPr>
            <w:r w:rsidRPr="00D7103D">
              <w:rPr>
                <w:rFonts w:ascii="Garamond" w:hAnsi="Garamond"/>
                <w:b/>
                <w:szCs w:val="24"/>
              </w:rPr>
              <w:t>Item</w:t>
            </w:r>
          </w:p>
        </w:tc>
        <w:tc>
          <w:tcPr>
            <w:tcW w:w="8617" w:type="dxa"/>
            <w:shd w:val="clear" w:color="auto" w:fill="C0C0C0"/>
            <w:tcMar/>
            <w:vAlign w:val="bottom"/>
          </w:tcPr>
          <w:p w:rsidRPr="00D7103D" w:rsidR="00BF5CBE" w:rsidP="00453EA8" w:rsidRDefault="00BF5CBE" w14:paraId="085EDA63" w14:textId="77777777">
            <w:pPr>
              <w:widowControl/>
              <w:jc w:val="center"/>
              <w:rPr>
                <w:rFonts w:ascii="Garamond" w:hAnsi="Garamond"/>
                <w:b/>
                <w:szCs w:val="24"/>
              </w:rPr>
            </w:pPr>
            <w:r w:rsidRPr="00D7103D">
              <w:rPr>
                <w:rFonts w:ascii="Garamond" w:hAnsi="Garamond"/>
                <w:b/>
                <w:szCs w:val="24"/>
              </w:rPr>
              <w:t>Requirement Description</w:t>
            </w:r>
          </w:p>
        </w:tc>
        <w:tc>
          <w:tcPr>
            <w:tcW w:w="1508" w:type="dxa"/>
            <w:tcBorders>
              <w:bottom w:val="single" w:color="auto" w:sz="4" w:space="0"/>
            </w:tcBorders>
            <w:shd w:val="clear" w:color="auto" w:fill="C0C0C0"/>
            <w:tcMar/>
            <w:vAlign w:val="bottom"/>
          </w:tcPr>
          <w:p w:rsidRPr="00D7103D" w:rsidR="00BF5CBE" w:rsidP="00453EA8" w:rsidRDefault="00BF5CBE" w14:paraId="5330045D" w14:textId="77777777">
            <w:pPr>
              <w:widowControl/>
              <w:jc w:val="center"/>
              <w:rPr>
                <w:rFonts w:ascii="Garamond" w:hAnsi="Garamond"/>
                <w:b/>
                <w:szCs w:val="24"/>
              </w:rPr>
            </w:pPr>
            <w:r w:rsidRPr="00D7103D">
              <w:rPr>
                <w:rFonts w:ascii="Garamond" w:hAnsi="Garamond"/>
                <w:b/>
                <w:szCs w:val="24"/>
              </w:rPr>
              <w:t>Respondent Answer</w:t>
            </w:r>
          </w:p>
        </w:tc>
      </w:tr>
      <w:tr w:rsidRPr="00D7103D" w:rsidR="00BF5CBE" w:rsidTr="480A7302" w14:paraId="3F8DE33F" w14:textId="77777777">
        <w:trPr>
          <w:trHeight w:val="809"/>
        </w:trPr>
        <w:tc>
          <w:tcPr>
            <w:tcW w:w="738" w:type="dxa"/>
            <w:tcMar/>
            <w:vAlign w:val="center"/>
          </w:tcPr>
          <w:p w:rsidRPr="00D7103D" w:rsidR="00BF5CBE" w:rsidP="009B3E6B" w:rsidRDefault="00313FE2" w14:paraId="649841BE" w14:textId="77777777">
            <w:pPr>
              <w:widowControl/>
              <w:jc w:val="center"/>
              <w:rPr>
                <w:rFonts w:ascii="Garamond" w:hAnsi="Garamond"/>
                <w:sz w:val="20"/>
                <w:szCs w:val="24"/>
              </w:rPr>
            </w:pPr>
            <w:r w:rsidRPr="00D7103D">
              <w:rPr>
                <w:rFonts w:ascii="Garamond" w:hAnsi="Garamond"/>
                <w:sz w:val="20"/>
                <w:szCs w:val="24"/>
              </w:rPr>
              <w:t>1</w:t>
            </w:r>
          </w:p>
        </w:tc>
        <w:tc>
          <w:tcPr>
            <w:tcW w:w="8617" w:type="dxa"/>
            <w:tcMar/>
            <w:vAlign w:val="center"/>
          </w:tcPr>
          <w:p w:rsidRPr="00D7103D" w:rsidR="00BF5CBE" w:rsidP="00DF52EA" w:rsidRDefault="0075495B" w14:paraId="78854E59" w14:textId="712AAAF8">
            <w:pPr>
              <w:pStyle w:val="Heading1"/>
              <w:keepLines/>
              <w:spacing w:before="120" w:after="120"/>
              <w:rPr>
                <w:rFonts w:ascii="Garamond" w:hAnsi="Garamond"/>
                <w:b w:val="0"/>
                <w:sz w:val="20"/>
                <w:szCs w:val="24"/>
              </w:rPr>
            </w:pPr>
            <w:r w:rsidRPr="00D7103D">
              <w:rPr>
                <w:rFonts w:ascii="Garamond" w:hAnsi="Garamond"/>
                <w:b w:val="0"/>
                <w:sz w:val="20"/>
                <w:szCs w:val="24"/>
              </w:rPr>
              <w:t>The Respondent’s proposed solution(s) must have been successfully implemented in at least one other State Department of Correction with similar offender population size.</w:t>
            </w:r>
          </w:p>
        </w:tc>
        <w:tc>
          <w:tcPr>
            <w:tcW w:w="1508" w:type="dxa"/>
            <w:shd w:val="clear" w:color="auto" w:fill="FFFF99"/>
            <w:tcMar/>
            <w:vAlign w:val="center"/>
          </w:tcPr>
          <w:p w:rsidRPr="00D7103D" w:rsidR="00BF5CBE" w:rsidP="480A7302" w:rsidRDefault="00BF5CBE" w14:paraId="5DAB6C7B" w14:textId="1F0E52C2">
            <w:pPr>
              <w:widowControl/>
              <w:rPr>
                <w:rFonts w:ascii="Garamond" w:hAnsi="Garamond"/>
                <w:b w:val="1"/>
                <w:bCs w:val="1"/>
                <w:sz w:val="20"/>
                <w:szCs w:val="20"/>
              </w:rPr>
            </w:pPr>
            <w:r w:rsidRPr="480A7302" w:rsidR="19502864">
              <w:rPr>
                <w:rFonts w:ascii="Garamond" w:hAnsi="Garamond"/>
                <w:b w:val="1"/>
                <w:bCs w:val="1"/>
                <w:sz w:val="20"/>
                <w:szCs w:val="20"/>
              </w:rPr>
              <w:t xml:space="preserve">        Yes</w:t>
            </w:r>
          </w:p>
        </w:tc>
      </w:tr>
      <w:tr w:rsidRPr="00D7103D" w:rsidR="00BF5CBE" w:rsidTr="480A7302" w14:paraId="301D21D5" w14:textId="77777777">
        <w:trPr>
          <w:trHeight w:val="652"/>
        </w:trPr>
        <w:tc>
          <w:tcPr>
            <w:tcW w:w="738" w:type="dxa"/>
            <w:tcMar/>
            <w:vAlign w:val="center"/>
          </w:tcPr>
          <w:p w:rsidRPr="00D7103D" w:rsidR="00BF5CBE" w:rsidP="001841BB" w:rsidRDefault="00313FE2" w14:paraId="18F999B5" w14:textId="77777777">
            <w:pPr>
              <w:widowControl/>
              <w:jc w:val="center"/>
              <w:rPr>
                <w:rFonts w:ascii="Garamond" w:hAnsi="Garamond"/>
                <w:sz w:val="20"/>
                <w:szCs w:val="24"/>
              </w:rPr>
            </w:pPr>
            <w:r w:rsidRPr="00D7103D">
              <w:rPr>
                <w:rFonts w:ascii="Garamond" w:hAnsi="Garamond"/>
                <w:sz w:val="20"/>
                <w:szCs w:val="24"/>
              </w:rPr>
              <w:t>2</w:t>
            </w:r>
          </w:p>
        </w:tc>
        <w:tc>
          <w:tcPr>
            <w:tcW w:w="8617" w:type="dxa"/>
            <w:tcMar/>
            <w:vAlign w:val="center"/>
          </w:tcPr>
          <w:p w:rsidRPr="00D7103D" w:rsidR="00BF5CBE" w:rsidP="001841BB" w:rsidRDefault="0075495B" w14:paraId="1C316CBA" w14:textId="251D7B6B">
            <w:pPr>
              <w:pStyle w:val="Heading1"/>
              <w:keepLines/>
              <w:spacing w:before="120" w:after="120"/>
              <w:rPr>
                <w:rFonts w:ascii="Garamond" w:hAnsi="Garamond"/>
                <w:b w:val="0"/>
                <w:sz w:val="20"/>
                <w:szCs w:val="24"/>
              </w:rPr>
            </w:pPr>
            <w:r w:rsidRPr="00D7103D">
              <w:rPr>
                <w:rFonts w:ascii="Garamond" w:hAnsi="Garamond"/>
                <w:b w:val="0"/>
                <w:sz w:val="20"/>
                <w:szCs w:val="24"/>
              </w:rPr>
              <w:t>The Respondent’s solution must have the ability to at least interface with marketing leading platforms such as Microsoft Dynamics, Salesforce, etc.</w:t>
            </w:r>
          </w:p>
        </w:tc>
        <w:tc>
          <w:tcPr>
            <w:tcW w:w="1508" w:type="dxa"/>
            <w:shd w:val="clear" w:color="auto" w:fill="FFFF99"/>
            <w:tcMar/>
            <w:vAlign w:val="center"/>
          </w:tcPr>
          <w:p w:rsidRPr="00D7103D" w:rsidR="00BF5CBE" w:rsidP="480A7302" w:rsidRDefault="00BF5CBE" w14:paraId="02EB378F" w14:textId="42478C83">
            <w:pPr>
              <w:pStyle w:val="Normal"/>
              <w:widowControl/>
              <w:jc w:val="center"/>
              <w:rPr>
                <w:rFonts w:ascii="Garamond" w:hAnsi="Garamond"/>
                <w:b w:val="1"/>
                <w:bCs w:val="1"/>
                <w:sz w:val="20"/>
                <w:szCs w:val="20"/>
              </w:rPr>
            </w:pPr>
            <w:r w:rsidRPr="480A7302" w:rsidR="21A6ABB5">
              <w:rPr>
                <w:rFonts w:ascii="Garamond" w:hAnsi="Garamond"/>
                <w:b w:val="1"/>
                <w:bCs w:val="1"/>
                <w:sz w:val="20"/>
                <w:szCs w:val="20"/>
              </w:rPr>
              <w:t>Yes</w:t>
            </w:r>
          </w:p>
        </w:tc>
      </w:tr>
      <w:tr w:rsidRPr="00D7103D" w:rsidR="00A47A5F" w:rsidTr="480A7302" w14:paraId="62E7DB9E" w14:textId="77777777">
        <w:trPr>
          <w:trHeight w:val="580"/>
        </w:trPr>
        <w:tc>
          <w:tcPr>
            <w:tcW w:w="738" w:type="dxa"/>
            <w:tcMar/>
            <w:vAlign w:val="center"/>
          </w:tcPr>
          <w:p w:rsidRPr="00D7103D" w:rsidR="00A47A5F" w:rsidP="001841BB" w:rsidRDefault="00400B4C" w14:paraId="19E179A3" w14:textId="753FEEEE">
            <w:pPr>
              <w:widowControl/>
              <w:jc w:val="center"/>
              <w:rPr>
                <w:rFonts w:ascii="Garamond" w:hAnsi="Garamond"/>
                <w:sz w:val="20"/>
                <w:szCs w:val="24"/>
              </w:rPr>
            </w:pPr>
            <w:r w:rsidRPr="00D7103D">
              <w:rPr>
                <w:rFonts w:ascii="Garamond" w:hAnsi="Garamond"/>
                <w:sz w:val="20"/>
                <w:szCs w:val="24"/>
              </w:rPr>
              <w:t>3</w:t>
            </w:r>
          </w:p>
        </w:tc>
        <w:tc>
          <w:tcPr>
            <w:tcW w:w="8617" w:type="dxa"/>
            <w:tcMar/>
            <w:vAlign w:val="center"/>
          </w:tcPr>
          <w:p w:rsidRPr="00D7103D" w:rsidR="00A47A5F" w:rsidP="001841BB" w:rsidRDefault="0075495B" w14:paraId="7A040F18" w14:textId="425A1066">
            <w:pPr>
              <w:pStyle w:val="Heading1"/>
              <w:keepLines/>
              <w:tabs>
                <w:tab w:val="left" w:pos="2700"/>
              </w:tabs>
              <w:spacing w:before="120" w:after="120"/>
              <w:rPr>
                <w:rFonts w:ascii="Garamond" w:hAnsi="Garamond"/>
                <w:b w:val="0"/>
                <w:sz w:val="20"/>
                <w:szCs w:val="24"/>
              </w:rPr>
            </w:pPr>
            <w:r w:rsidRPr="00D7103D">
              <w:rPr>
                <w:rFonts w:ascii="Garamond" w:hAnsi="Garamond"/>
                <w:b w:val="0"/>
                <w:sz w:val="20"/>
                <w:szCs w:val="24"/>
              </w:rPr>
              <w:t xml:space="preserve">The Respondent’s solution must be configurable, scalable, </w:t>
            </w:r>
            <w:r w:rsidRPr="00D7103D" w:rsidR="00B27ED5">
              <w:rPr>
                <w:rFonts w:ascii="Garamond" w:hAnsi="Garamond"/>
                <w:b w:val="0"/>
                <w:sz w:val="20"/>
                <w:szCs w:val="24"/>
              </w:rPr>
              <w:t>and expandable</w:t>
            </w:r>
            <w:r w:rsidRPr="00D7103D">
              <w:rPr>
                <w:rFonts w:ascii="Garamond" w:hAnsi="Garamond"/>
                <w:b w:val="0"/>
                <w:sz w:val="20"/>
                <w:szCs w:val="24"/>
              </w:rPr>
              <w:t xml:space="preserve"> and include iterative development and implementation sprints or cycles.</w:t>
            </w:r>
          </w:p>
        </w:tc>
        <w:tc>
          <w:tcPr>
            <w:tcW w:w="1508" w:type="dxa"/>
            <w:shd w:val="clear" w:color="auto" w:fill="FFFF99"/>
            <w:tcMar/>
            <w:vAlign w:val="center"/>
          </w:tcPr>
          <w:p w:rsidRPr="00D7103D" w:rsidR="00A47A5F" w:rsidP="480A7302" w:rsidRDefault="00A47A5F" w14:paraId="08C4045B" w14:textId="7E6B4393">
            <w:pPr>
              <w:pStyle w:val="Normal"/>
              <w:widowControl/>
              <w:jc w:val="center"/>
              <w:rPr>
                <w:rFonts w:ascii="Garamond" w:hAnsi="Garamond"/>
                <w:b w:val="1"/>
                <w:bCs w:val="1"/>
                <w:sz w:val="20"/>
                <w:szCs w:val="20"/>
              </w:rPr>
            </w:pPr>
            <w:r w:rsidRPr="480A7302" w:rsidR="61CD54F8">
              <w:rPr>
                <w:rFonts w:ascii="Garamond" w:hAnsi="Garamond"/>
                <w:b w:val="1"/>
                <w:bCs w:val="1"/>
                <w:sz w:val="20"/>
                <w:szCs w:val="20"/>
              </w:rPr>
              <w:t>Yes</w:t>
            </w:r>
          </w:p>
        </w:tc>
      </w:tr>
      <w:tr w:rsidRPr="00D7103D" w:rsidR="00BF5CBE" w:rsidTr="480A7302" w14:paraId="1BEBDF2D" w14:textId="77777777">
        <w:trPr>
          <w:trHeight w:val="580"/>
        </w:trPr>
        <w:tc>
          <w:tcPr>
            <w:tcW w:w="738" w:type="dxa"/>
            <w:tcMar/>
            <w:vAlign w:val="center"/>
          </w:tcPr>
          <w:p w:rsidRPr="00D7103D" w:rsidR="00BF5CBE" w:rsidP="001841BB" w:rsidRDefault="00400B4C" w14:paraId="5FCD5EC4" w14:textId="04D33B4E">
            <w:pPr>
              <w:widowControl/>
              <w:jc w:val="center"/>
              <w:rPr>
                <w:rFonts w:ascii="Garamond" w:hAnsi="Garamond"/>
                <w:sz w:val="20"/>
                <w:szCs w:val="24"/>
              </w:rPr>
            </w:pPr>
            <w:r w:rsidRPr="00D7103D">
              <w:rPr>
                <w:rFonts w:ascii="Garamond" w:hAnsi="Garamond"/>
                <w:sz w:val="20"/>
                <w:szCs w:val="24"/>
              </w:rPr>
              <w:t>4</w:t>
            </w:r>
          </w:p>
        </w:tc>
        <w:tc>
          <w:tcPr>
            <w:tcW w:w="8617" w:type="dxa"/>
            <w:tcMar/>
            <w:vAlign w:val="center"/>
          </w:tcPr>
          <w:p w:rsidRPr="00D7103D" w:rsidR="00BF5CBE" w:rsidP="001841BB" w:rsidRDefault="0075495B" w14:paraId="4522AACE" w14:textId="6687032C">
            <w:pPr>
              <w:pStyle w:val="Heading1"/>
              <w:keepLines/>
              <w:tabs>
                <w:tab w:val="left" w:pos="2700"/>
              </w:tabs>
              <w:spacing w:before="120" w:after="120"/>
              <w:rPr>
                <w:rFonts w:ascii="Garamond" w:hAnsi="Garamond"/>
                <w:b w:val="0"/>
                <w:sz w:val="20"/>
                <w:szCs w:val="24"/>
              </w:rPr>
            </w:pPr>
            <w:r w:rsidRPr="00D7103D">
              <w:rPr>
                <w:rFonts w:ascii="Garamond" w:hAnsi="Garamond"/>
                <w:b w:val="0"/>
                <w:sz w:val="20"/>
                <w:szCs w:val="24"/>
              </w:rPr>
              <w:t>The Respondent’s proposed solution must be maintainable (either by the vendor or the State) with the ability to enhance and upgrade as needed and determined by the IDOC.</w:t>
            </w:r>
          </w:p>
        </w:tc>
        <w:tc>
          <w:tcPr>
            <w:tcW w:w="1508" w:type="dxa"/>
            <w:shd w:val="clear" w:color="auto" w:fill="FFFF99"/>
            <w:tcMar/>
            <w:vAlign w:val="center"/>
          </w:tcPr>
          <w:p w:rsidRPr="00D7103D" w:rsidR="00BF5CBE" w:rsidP="480A7302" w:rsidRDefault="00BF5CBE" w14:paraId="6A05A809" w14:textId="05FD6C83">
            <w:pPr>
              <w:pStyle w:val="Normal"/>
              <w:widowControl/>
              <w:jc w:val="center"/>
              <w:rPr>
                <w:rFonts w:ascii="Garamond" w:hAnsi="Garamond"/>
                <w:b w:val="1"/>
                <w:bCs w:val="1"/>
                <w:sz w:val="20"/>
                <w:szCs w:val="20"/>
              </w:rPr>
            </w:pPr>
            <w:r w:rsidRPr="480A7302" w:rsidR="04FECC73">
              <w:rPr>
                <w:rFonts w:ascii="Garamond" w:hAnsi="Garamond"/>
                <w:b w:val="1"/>
                <w:bCs w:val="1"/>
                <w:sz w:val="20"/>
                <w:szCs w:val="20"/>
              </w:rPr>
              <w:t>Yes</w:t>
            </w:r>
          </w:p>
        </w:tc>
      </w:tr>
      <w:tr w:rsidRPr="00D7103D" w:rsidR="00BF5CBE" w:rsidTr="480A7302" w14:paraId="6E079663" w14:textId="77777777">
        <w:trPr>
          <w:trHeight w:val="535"/>
        </w:trPr>
        <w:tc>
          <w:tcPr>
            <w:tcW w:w="738" w:type="dxa"/>
            <w:tcMar/>
            <w:vAlign w:val="center"/>
          </w:tcPr>
          <w:p w:rsidRPr="00D7103D" w:rsidR="00BF5CBE" w:rsidP="001841BB" w:rsidRDefault="00400B4C" w14:paraId="2598DEE6" w14:textId="5313E7E1">
            <w:pPr>
              <w:widowControl/>
              <w:jc w:val="center"/>
              <w:rPr>
                <w:rFonts w:ascii="Garamond" w:hAnsi="Garamond"/>
                <w:sz w:val="20"/>
                <w:szCs w:val="24"/>
              </w:rPr>
            </w:pPr>
            <w:r w:rsidRPr="00D7103D">
              <w:rPr>
                <w:rFonts w:ascii="Garamond" w:hAnsi="Garamond"/>
                <w:sz w:val="20"/>
                <w:szCs w:val="24"/>
              </w:rPr>
              <w:t>5</w:t>
            </w:r>
          </w:p>
        </w:tc>
        <w:tc>
          <w:tcPr>
            <w:tcW w:w="8617" w:type="dxa"/>
            <w:tcMar/>
            <w:vAlign w:val="center"/>
          </w:tcPr>
          <w:p w:rsidRPr="00D7103D" w:rsidR="00BF5CBE" w:rsidP="001841BB" w:rsidRDefault="0075495B" w14:paraId="042BD827" w14:textId="0CE90755">
            <w:pPr>
              <w:widowControl/>
              <w:rPr>
                <w:rFonts w:ascii="Garamond" w:hAnsi="Garamond"/>
                <w:sz w:val="20"/>
                <w:szCs w:val="24"/>
              </w:rPr>
            </w:pPr>
            <w:r w:rsidRPr="00D7103D">
              <w:rPr>
                <w:rFonts w:ascii="Garamond" w:hAnsi="Garamond"/>
                <w:sz w:val="20"/>
                <w:szCs w:val="24"/>
              </w:rPr>
              <w:t xml:space="preserve">The Respondent’s proposed solution must allow for mobile capabilities. </w:t>
            </w:r>
          </w:p>
        </w:tc>
        <w:tc>
          <w:tcPr>
            <w:tcW w:w="1508" w:type="dxa"/>
            <w:shd w:val="clear" w:color="auto" w:fill="FFFF99"/>
            <w:tcMar/>
            <w:vAlign w:val="center"/>
          </w:tcPr>
          <w:p w:rsidRPr="00D7103D" w:rsidR="00BF5CBE" w:rsidP="480A7302" w:rsidRDefault="00BF5CBE" w14:paraId="5A39BBE3" w14:textId="57FF2E09">
            <w:pPr>
              <w:pStyle w:val="Normal"/>
              <w:widowControl/>
              <w:jc w:val="center"/>
              <w:rPr>
                <w:rFonts w:ascii="Garamond" w:hAnsi="Garamond"/>
                <w:b w:val="1"/>
                <w:bCs w:val="1"/>
                <w:sz w:val="20"/>
                <w:szCs w:val="20"/>
              </w:rPr>
            </w:pPr>
            <w:r w:rsidRPr="480A7302" w:rsidR="277228F8">
              <w:rPr>
                <w:rFonts w:ascii="Garamond" w:hAnsi="Garamond"/>
                <w:b w:val="1"/>
                <w:bCs w:val="1"/>
                <w:sz w:val="20"/>
                <w:szCs w:val="20"/>
              </w:rPr>
              <w:t>Yes</w:t>
            </w:r>
          </w:p>
        </w:tc>
      </w:tr>
      <w:tr w:rsidRPr="00D7103D" w:rsidR="0075495B" w:rsidTr="480A7302" w14:paraId="17532BA5" w14:textId="77777777">
        <w:trPr>
          <w:trHeight w:val="359"/>
        </w:trPr>
        <w:tc>
          <w:tcPr>
            <w:tcW w:w="738" w:type="dxa"/>
            <w:tcMar/>
            <w:vAlign w:val="center"/>
          </w:tcPr>
          <w:p w:rsidRPr="00D7103D" w:rsidR="0075495B" w:rsidP="0075495B" w:rsidRDefault="0075495B" w14:paraId="78941E47" w14:textId="2CC448A6">
            <w:pPr>
              <w:widowControl/>
              <w:jc w:val="center"/>
              <w:rPr>
                <w:rFonts w:ascii="Garamond" w:hAnsi="Garamond"/>
                <w:sz w:val="20"/>
                <w:szCs w:val="24"/>
              </w:rPr>
            </w:pPr>
            <w:r w:rsidRPr="00D7103D">
              <w:rPr>
                <w:rFonts w:ascii="Garamond" w:hAnsi="Garamond"/>
                <w:sz w:val="20"/>
                <w:szCs w:val="24"/>
              </w:rPr>
              <w:t>6</w:t>
            </w:r>
          </w:p>
        </w:tc>
        <w:tc>
          <w:tcPr>
            <w:tcW w:w="8617" w:type="dxa"/>
            <w:tcMar/>
            <w:vAlign w:val="center"/>
          </w:tcPr>
          <w:p w:rsidRPr="00D7103D" w:rsidR="0075495B" w:rsidP="0075495B" w:rsidRDefault="0075495B" w14:paraId="67817B91" w14:textId="76E2506A">
            <w:pPr>
              <w:widowControl/>
              <w:rPr>
                <w:rFonts w:ascii="Garamond" w:hAnsi="Garamond"/>
                <w:sz w:val="20"/>
                <w:szCs w:val="24"/>
              </w:rPr>
            </w:pPr>
            <w:del w:author="Hempel, Mark" w:date="2020-04-10T16:17:00Z" w:id="1">
              <w:r w:rsidRPr="00D7103D" w:rsidDel="00033AF3">
                <w:rPr>
                  <w:rFonts w:ascii="Garamond" w:hAnsi="Garamond"/>
                  <w:sz w:val="20"/>
                  <w:szCs w:val="24"/>
                </w:rPr>
                <w:delText>The Respondent’s proposed team</w:delText>
              </w:r>
            </w:del>
            <w:ins w:author="Hempel, Mark" w:date="2020-04-10T16:17:00Z" w:id="2">
              <w:r w:rsidR="00033AF3">
                <w:rPr>
                  <w:rFonts w:ascii="Garamond" w:hAnsi="Garamond"/>
                  <w:sz w:val="20"/>
                  <w:szCs w:val="24"/>
                </w:rPr>
                <w:t>Resources identified as key staff</w:t>
              </w:r>
            </w:ins>
            <w:r w:rsidRPr="00D7103D">
              <w:rPr>
                <w:rFonts w:ascii="Garamond" w:hAnsi="Garamond"/>
                <w:sz w:val="20"/>
                <w:szCs w:val="24"/>
              </w:rPr>
              <w:t xml:space="preserve"> must have successfully implemented the proposed solution for at least one other State Department of Correction with similar offender population size.</w:t>
            </w:r>
          </w:p>
        </w:tc>
        <w:tc>
          <w:tcPr>
            <w:tcW w:w="1508" w:type="dxa"/>
            <w:shd w:val="clear" w:color="auto" w:fill="FFFF99"/>
            <w:tcMar/>
            <w:vAlign w:val="center"/>
          </w:tcPr>
          <w:p w:rsidRPr="00D7103D" w:rsidR="0075495B" w:rsidP="480A7302" w:rsidRDefault="0075495B" w14:paraId="41C8F396" w14:textId="421604FC">
            <w:pPr>
              <w:pStyle w:val="Normal"/>
              <w:widowControl/>
              <w:jc w:val="center"/>
              <w:rPr>
                <w:rFonts w:ascii="Garamond" w:hAnsi="Garamond"/>
                <w:b w:val="1"/>
                <w:bCs w:val="1"/>
                <w:sz w:val="20"/>
                <w:szCs w:val="20"/>
              </w:rPr>
            </w:pPr>
            <w:r w:rsidRPr="480A7302" w:rsidR="6143E3F6">
              <w:rPr>
                <w:rFonts w:ascii="Garamond" w:hAnsi="Garamond"/>
                <w:b w:val="1"/>
                <w:bCs w:val="1"/>
                <w:sz w:val="20"/>
                <w:szCs w:val="20"/>
              </w:rPr>
              <w:t>Yes</w:t>
            </w:r>
          </w:p>
        </w:tc>
      </w:tr>
      <w:tr w:rsidRPr="00D7103D" w:rsidR="0075495B" w:rsidTr="480A7302" w14:paraId="4CCDC634" w14:textId="77777777">
        <w:trPr>
          <w:trHeight w:val="58"/>
        </w:trPr>
        <w:tc>
          <w:tcPr>
            <w:tcW w:w="738" w:type="dxa"/>
            <w:tcMar/>
            <w:vAlign w:val="center"/>
          </w:tcPr>
          <w:p w:rsidRPr="00D7103D" w:rsidR="0075495B" w:rsidP="0075495B" w:rsidRDefault="0075495B" w14:paraId="75697EEC" w14:textId="77777777">
            <w:pPr>
              <w:widowControl/>
              <w:jc w:val="center"/>
              <w:rPr>
                <w:rFonts w:ascii="Garamond" w:hAnsi="Garamond"/>
                <w:sz w:val="20"/>
                <w:szCs w:val="24"/>
              </w:rPr>
            </w:pPr>
            <w:r w:rsidRPr="00D7103D">
              <w:rPr>
                <w:rFonts w:ascii="Garamond" w:hAnsi="Garamond"/>
                <w:sz w:val="20"/>
                <w:szCs w:val="24"/>
              </w:rPr>
              <w:t>7</w:t>
            </w:r>
          </w:p>
        </w:tc>
        <w:tc>
          <w:tcPr>
            <w:tcW w:w="8617" w:type="dxa"/>
            <w:tcMar/>
            <w:vAlign w:val="center"/>
          </w:tcPr>
          <w:p w:rsidRPr="00D7103D" w:rsidR="0075495B" w:rsidP="0075495B" w:rsidRDefault="0075495B" w14:paraId="084C9AE5" w14:textId="0D6AEA22">
            <w:pPr>
              <w:widowControl/>
              <w:rPr>
                <w:rFonts w:ascii="Garamond" w:hAnsi="Garamond"/>
                <w:sz w:val="20"/>
                <w:szCs w:val="24"/>
              </w:rPr>
            </w:pPr>
            <w:r w:rsidRPr="00D7103D">
              <w:rPr>
                <w:rFonts w:ascii="Garamond" w:hAnsi="Garamond"/>
                <w:sz w:val="20"/>
                <w:szCs w:val="24"/>
              </w:rPr>
              <w:t>The Respondent’s proposed team must include a Project Manager that is a PMI certified, Project Management Professional (PMP).</w:t>
            </w:r>
          </w:p>
        </w:tc>
        <w:tc>
          <w:tcPr>
            <w:tcW w:w="1508" w:type="dxa"/>
            <w:shd w:val="clear" w:color="auto" w:fill="FFFF99"/>
            <w:tcMar/>
            <w:vAlign w:val="center"/>
          </w:tcPr>
          <w:p w:rsidRPr="00D7103D" w:rsidR="0075495B" w:rsidP="480A7302" w:rsidRDefault="0075495B" w14:paraId="0D0B940D" w14:textId="39F3E4A0">
            <w:pPr>
              <w:pStyle w:val="Normal"/>
              <w:widowControl/>
              <w:jc w:val="center"/>
              <w:rPr>
                <w:rFonts w:ascii="Garamond" w:hAnsi="Garamond"/>
                <w:b w:val="1"/>
                <w:bCs w:val="1"/>
                <w:sz w:val="20"/>
                <w:szCs w:val="20"/>
              </w:rPr>
            </w:pPr>
            <w:r w:rsidRPr="480A7302" w:rsidR="0673490B">
              <w:rPr>
                <w:rFonts w:ascii="Garamond" w:hAnsi="Garamond"/>
                <w:b w:val="1"/>
                <w:bCs w:val="1"/>
                <w:sz w:val="20"/>
                <w:szCs w:val="20"/>
              </w:rPr>
              <w:t>Yes</w:t>
            </w:r>
          </w:p>
        </w:tc>
      </w:tr>
      <w:tr w:rsidRPr="00D7103D" w:rsidR="0075495B" w:rsidTr="480A7302" w14:paraId="04041FC6" w14:textId="77777777">
        <w:trPr>
          <w:trHeight w:val="701"/>
        </w:trPr>
        <w:tc>
          <w:tcPr>
            <w:tcW w:w="738" w:type="dxa"/>
            <w:tcMar/>
            <w:vAlign w:val="center"/>
          </w:tcPr>
          <w:p w:rsidRPr="00D7103D" w:rsidR="0075495B" w:rsidP="0075495B" w:rsidRDefault="0075495B" w14:paraId="44B0A208" w14:textId="77777777">
            <w:pPr>
              <w:widowControl/>
              <w:jc w:val="center"/>
              <w:rPr>
                <w:rFonts w:ascii="Garamond" w:hAnsi="Garamond"/>
                <w:sz w:val="20"/>
                <w:szCs w:val="24"/>
              </w:rPr>
            </w:pPr>
            <w:bookmarkStart w:name="_Hlk37428174" w:id="3"/>
            <w:r w:rsidRPr="00D7103D">
              <w:rPr>
                <w:rFonts w:ascii="Garamond" w:hAnsi="Garamond"/>
                <w:sz w:val="20"/>
                <w:szCs w:val="24"/>
              </w:rPr>
              <w:t>8</w:t>
            </w:r>
          </w:p>
        </w:tc>
        <w:tc>
          <w:tcPr>
            <w:tcW w:w="8617" w:type="dxa"/>
            <w:tcMar/>
            <w:vAlign w:val="center"/>
          </w:tcPr>
          <w:p w:rsidRPr="00D7103D" w:rsidR="0075495B" w:rsidP="0075495B" w:rsidRDefault="0075495B" w14:paraId="479E8CE3" w14:textId="1DA283B7">
            <w:pPr>
              <w:widowControl/>
              <w:rPr>
                <w:rFonts w:ascii="Garamond" w:hAnsi="Garamond"/>
                <w:sz w:val="20"/>
                <w:szCs w:val="24"/>
              </w:rPr>
            </w:pPr>
            <w:r w:rsidRPr="00D7103D">
              <w:rPr>
                <w:rFonts w:ascii="Garamond" w:hAnsi="Garamond"/>
                <w:sz w:val="20"/>
                <w:szCs w:val="24"/>
              </w:rPr>
              <w:t xml:space="preserve">If applicable, the Respondent’s proposed </w:t>
            </w:r>
            <w:del w:author="Hempel, Mark" w:date="2020-04-10T16:18:00Z" w:id="4">
              <w:r w:rsidRPr="00D7103D" w:rsidDel="00033AF3">
                <w:rPr>
                  <w:rFonts w:ascii="Garamond" w:hAnsi="Garamond"/>
                  <w:sz w:val="20"/>
                  <w:szCs w:val="24"/>
                </w:rPr>
                <w:delText>team of vendors</w:delText>
              </w:r>
            </w:del>
            <w:ins w:author="Hempel, Mark" w:date="2020-04-10T16:18:00Z" w:id="5">
              <w:r w:rsidR="00033AF3">
                <w:rPr>
                  <w:rFonts w:ascii="Garamond" w:hAnsi="Garamond"/>
                  <w:sz w:val="20"/>
                  <w:szCs w:val="24"/>
                </w:rPr>
                <w:t>COTS vendor</w:t>
              </w:r>
            </w:ins>
            <w:r w:rsidRPr="00D7103D">
              <w:rPr>
                <w:rFonts w:ascii="Garamond" w:hAnsi="Garamond"/>
                <w:sz w:val="20"/>
                <w:szCs w:val="24"/>
              </w:rPr>
              <w:t xml:space="preserve"> must have worked together on development and implementation in at least one other State Department of Correction on a similar project with similar offender population size.</w:t>
            </w:r>
          </w:p>
        </w:tc>
        <w:tc>
          <w:tcPr>
            <w:tcW w:w="1508" w:type="dxa"/>
            <w:shd w:val="clear" w:color="auto" w:fill="FFFF99"/>
            <w:tcMar/>
            <w:vAlign w:val="center"/>
          </w:tcPr>
          <w:p w:rsidRPr="00D7103D" w:rsidR="0075495B" w:rsidP="480A7302" w:rsidRDefault="0075495B" w14:paraId="0E27B00A" w14:textId="3994ADD6">
            <w:pPr>
              <w:pStyle w:val="Normal"/>
              <w:widowControl/>
              <w:jc w:val="center"/>
              <w:rPr>
                <w:rFonts w:ascii="Garamond" w:hAnsi="Garamond"/>
                <w:b w:val="1"/>
                <w:bCs w:val="1"/>
                <w:sz w:val="20"/>
                <w:szCs w:val="20"/>
              </w:rPr>
            </w:pPr>
            <w:r w:rsidRPr="480A7302" w:rsidR="7DD9188A">
              <w:rPr>
                <w:rFonts w:ascii="Garamond" w:hAnsi="Garamond"/>
                <w:b w:val="1"/>
                <w:bCs w:val="1"/>
                <w:sz w:val="20"/>
                <w:szCs w:val="20"/>
              </w:rPr>
              <w:t>Yes</w:t>
            </w:r>
          </w:p>
        </w:tc>
      </w:tr>
      <w:tr w:rsidRPr="00D7103D" w:rsidR="0075495B" w:rsidTr="480A7302" w14:paraId="19B04A89" w14:textId="77777777">
        <w:trPr>
          <w:trHeight w:val="1048"/>
        </w:trPr>
        <w:tc>
          <w:tcPr>
            <w:tcW w:w="738" w:type="dxa"/>
            <w:tcMar/>
            <w:vAlign w:val="center"/>
          </w:tcPr>
          <w:p w:rsidRPr="00D7103D" w:rsidR="0075495B" w:rsidP="0075495B" w:rsidRDefault="0075495B" w14:paraId="2E79B581" w14:textId="114232C9">
            <w:pPr>
              <w:widowControl/>
              <w:jc w:val="center"/>
              <w:rPr>
                <w:rFonts w:ascii="Garamond" w:hAnsi="Garamond"/>
                <w:sz w:val="20"/>
                <w:szCs w:val="24"/>
              </w:rPr>
            </w:pPr>
            <w:bookmarkStart w:name="_Hlk37428189" w:id="6"/>
            <w:bookmarkEnd w:id="3"/>
            <w:r w:rsidRPr="00D7103D">
              <w:rPr>
                <w:rFonts w:ascii="Garamond" w:hAnsi="Garamond"/>
                <w:sz w:val="20"/>
                <w:szCs w:val="24"/>
              </w:rPr>
              <w:t>9</w:t>
            </w:r>
          </w:p>
        </w:tc>
        <w:tc>
          <w:tcPr>
            <w:tcW w:w="8617" w:type="dxa"/>
            <w:tcMar/>
            <w:vAlign w:val="center"/>
          </w:tcPr>
          <w:p w:rsidRPr="00D7103D" w:rsidR="0075495B" w:rsidP="0075495B" w:rsidRDefault="0075495B" w14:paraId="0E34D362" w14:textId="162F0262">
            <w:pPr>
              <w:rPr>
                <w:rFonts w:ascii="Garamond" w:hAnsi="Garamond"/>
                <w:sz w:val="20"/>
                <w:szCs w:val="24"/>
              </w:rPr>
            </w:pPr>
            <w:r w:rsidRPr="00D7103D">
              <w:rPr>
                <w:rFonts w:ascii="Garamond" w:hAnsi="Garamond"/>
                <w:sz w:val="20"/>
                <w:szCs w:val="24"/>
              </w:rPr>
              <w:t>The Respondent’s proposed team must assume resources will be onsite at IDOC Central Office for approximately 80% of the hours spent on the project, weekly</w:t>
            </w:r>
            <w:ins w:author="Hempel, Mark" w:date="2020-04-10T16:18:00Z" w:id="7">
              <w:r w:rsidR="00033AF3">
                <w:rPr>
                  <w:rFonts w:ascii="Garamond" w:hAnsi="Garamond"/>
                  <w:sz w:val="20"/>
                  <w:szCs w:val="24"/>
                </w:rPr>
                <w:t xml:space="preserve"> </w:t>
              </w:r>
              <w:r w:rsidRPr="00033AF3" w:rsidR="00033AF3">
                <w:rPr>
                  <w:rFonts w:ascii="Garamond" w:hAnsi="Garamond"/>
                  <w:sz w:val="20"/>
                  <w:szCs w:val="24"/>
                </w:rPr>
                <w:t>for the assigned project manager and for a technical resource are to be onsite, while other resources onsite as agreed-upon between the client and Respondent</w:t>
              </w:r>
            </w:ins>
            <w:r w:rsidRPr="00D7103D">
              <w:rPr>
                <w:rFonts w:ascii="Garamond" w:hAnsi="Garamond"/>
                <w:sz w:val="20"/>
                <w:szCs w:val="24"/>
              </w:rPr>
              <w:t>.</w:t>
            </w:r>
          </w:p>
        </w:tc>
        <w:tc>
          <w:tcPr>
            <w:tcW w:w="1508" w:type="dxa"/>
            <w:shd w:val="clear" w:color="auto" w:fill="FFFF99"/>
            <w:tcMar/>
            <w:vAlign w:val="center"/>
          </w:tcPr>
          <w:p w:rsidRPr="00D7103D" w:rsidR="0075495B" w:rsidP="480A7302" w:rsidRDefault="0075495B" w14:paraId="1B9E0EF3" w14:textId="556D04D7">
            <w:pPr>
              <w:pStyle w:val="Normal"/>
              <w:widowControl/>
              <w:jc w:val="center"/>
              <w:rPr>
                <w:rFonts w:ascii="Garamond" w:hAnsi="Garamond"/>
                <w:b w:val="1"/>
                <w:bCs w:val="1"/>
                <w:sz w:val="20"/>
                <w:szCs w:val="20"/>
              </w:rPr>
            </w:pPr>
            <w:r w:rsidRPr="480A7302" w:rsidR="16FF0F2B">
              <w:rPr>
                <w:rFonts w:ascii="Garamond" w:hAnsi="Garamond"/>
                <w:b w:val="1"/>
                <w:bCs w:val="1"/>
                <w:sz w:val="20"/>
                <w:szCs w:val="20"/>
              </w:rPr>
              <w:t>Yes</w:t>
            </w:r>
          </w:p>
        </w:tc>
      </w:tr>
      <w:bookmarkEnd w:id="6"/>
      <w:tr w:rsidRPr="00D7103D" w:rsidR="0075495B" w:rsidTr="480A7302" w14:paraId="3D498277" w14:textId="77777777">
        <w:trPr>
          <w:trHeight w:val="1048"/>
        </w:trPr>
        <w:tc>
          <w:tcPr>
            <w:tcW w:w="738" w:type="dxa"/>
            <w:tcMar/>
            <w:vAlign w:val="center"/>
          </w:tcPr>
          <w:p w:rsidRPr="00D7103D" w:rsidR="0075495B" w:rsidP="0075495B" w:rsidRDefault="0075495B" w14:paraId="2B2B7304" w14:textId="281611F3">
            <w:pPr>
              <w:widowControl/>
              <w:jc w:val="center"/>
              <w:rPr>
                <w:rFonts w:ascii="Garamond" w:hAnsi="Garamond"/>
                <w:sz w:val="20"/>
                <w:szCs w:val="24"/>
              </w:rPr>
            </w:pPr>
            <w:r w:rsidRPr="00D7103D">
              <w:rPr>
                <w:rFonts w:ascii="Garamond" w:hAnsi="Garamond"/>
                <w:sz w:val="20"/>
                <w:szCs w:val="24"/>
              </w:rPr>
              <w:t>10</w:t>
            </w:r>
          </w:p>
        </w:tc>
        <w:tc>
          <w:tcPr>
            <w:tcW w:w="8617" w:type="dxa"/>
            <w:tcMar/>
            <w:vAlign w:val="center"/>
          </w:tcPr>
          <w:p w:rsidRPr="00D7103D" w:rsidR="0075495B" w:rsidP="0075495B" w:rsidRDefault="0075495B" w14:paraId="199CE7AA" w14:textId="57EBC5DE">
            <w:pPr>
              <w:rPr>
                <w:rFonts w:ascii="Garamond" w:hAnsi="Garamond"/>
                <w:sz w:val="20"/>
                <w:szCs w:val="24"/>
              </w:rPr>
            </w:pPr>
            <w:r w:rsidRPr="00D7103D">
              <w:rPr>
                <w:rFonts w:ascii="Garamond" w:hAnsi="Garamond"/>
                <w:sz w:val="20"/>
                <w:szCs w:val="24"/>
              </w:rPr>
              <w:t>The Respondent’s key resources whether remote or onsite, must be available at a minimum 8:00am – 5:00pm, Eastern Time Zone.</w:t>
            </w:r>
          </w:p>
        </w:tc>
        <w:tc>
          <w:tcPr>
            <w:tcW w:w="1508" w:type="dxa"/>
            <w:shd w:val="clear" w:color="auto" w:fill="FFFF99"/>
            <w:tcMar/>
            <w:vAlign w:val="center"/>
          </w:tcPr>
          <w:p w:rsidRPr="00D7103D" w:rsidR="0075495B" w:rsidP="480A7302" w:rsidRDefault="0075495B" w14:paraId="60061E4C" w14:textId="2039CCCF">
            <w:pPr>
              <w:pStyle w:val="Normal"/>
              <w:widowControl/>
              <w:jc w:val="center"/>
              <w:rPr>
                <w:rFonts w:ascii="Garamond" w:hAnsi="Garamond"/>
                <w:b w:val="1"/>
                <w:bCs w:val="1"/>
                <w:sz w:val="20"/>
                <w:szCs w:val="20"/>
              </w:rPr>
            </w:pPr>
            <w:r w:rsidRPr="480A7302" w:rsidR="61CEB6EB">
              <w:rPr>
                <w:rFonts w:ascii="Garamond" w:hAnsi="Garamond"/>
                <w:b w:val="1"/>
                <w:bCs w:val="1"/>
                <w:sz w:val="20"/>
                <w:szCs w:val="20"/>
              </w:rPr>
              <w:t>Yes</w:t>
            </w:r>
          </w:p>
        </w:tc>
      </w:tr>
    </w:tbl>
    <w:p w:rsidRPr="00D7103D" w:rsidR="00BF5CBE" w:rsidP="00BF5CBE" w:rsidRDefault="00BF5CBE" w14:paraId="4B94D5A5" w14:textId="77777777">
      <w:pPr>
        <w:rPr>
          <w:rFonts w:ascii="Garamond" w:hAnsi="Garamond"/>
          <w:sz w:val="20"/>
          <w:szCs w:val="24"/>
        </w:rPr>
      </w:pPr>
    </w:p>
    <w:p w:rsidRPr="00D7103D" w:rsidR="00387C6F" w:rsidP="00BF5CBE" w:rsidRDefault="00387C6F" w14:paraId="153F0A04" w14:textId="77777777">
      <w:pPr>
        <w:rPr>
          <w:rFonts w:ascii="Garamond" w:hAnsi="Garamond"/>
          <w:sz w:val="20"/>
          <w:szCs w:val="24"/>
        </w:rPr>
      </w:pPr>
      <w:r w:rsidRPr="00D7103D">
        <w:rPr>
          <w:rFonts w:ascii="Garamond" w:hAnsi="Garamond"/>
          <w:sz w:val="20"/>
          <w:szCs w:val="24"/>
        </w:rPr>
        <w:t xml:space="preserve">If Respondent is unable to respond </w:t>
      </w:r>
      <w:r w:rsidRPr="00D7103D" w:rsidR="00CE704C">
        <w:rPr>
          <w:rFonts w:ascii="Garamond" w:hAnsi="Garamond"/>
          <w:sz w:val="20"/>
          <w:szCs w:val="24"/>
        </w:rPr>
        <w:t>YES</w:t>
      </w:r>
      <w:r w:rsidRPr="00D7103D">
        <w:rPr>
          <w:rFonts w:ascii="Garamond" w:hAnsi="Garamond"/>
          <w:sz w:val="20"/>
          <w:szCs w:val="24"/>
        </w:rPr>
        <w:t xml:space="preserve"> to all M</w:t>
      </w:r>
      <w:r w:rsidRPr="00D7103D" w:rsidR="008A4C96">
        <w:rPr>
          <w:rFonts w:ascii="Garamond" w:hAnsi="Garamond"/>
          <w:sz w:val="20"/>
          <w:szCs w:val="24"/>
        </w:rPr>
        <w:t>inimum</w:t>
      </w:r>
      <w:r w:rsidRPr="00D7103D">
        <w:rPr>
          <w:rFonts w:ascii="Garamond" w:hAnsi="Garamond"/>
          <w:sz w:val="20"/>
          <w:szCs w:val="24"/>
        </w:rPr>
        <w:t xml:space="preserve"> Requirements but believes they have an alternative solution, please provide Requirement number, Section number, and alternative solution with </w:t>
      </w:r>
      <w:r w:rsidRPr="00D7103D" w:rsidR="00CE704C">
        <w:rPr>
          <w:rFonts w:ascii="Garamond" w:hAnsi="Garamond"/>
          <w:sz w:val="20"/>
          <w:szCs w:val="24"/>
        </w:rPr>
        <w:t xml:space="preserve">an </w:t>
      </w:r>
      <w:r w:rsidRPr="00D7103D">
        <w:rPr>
          <w:rFonts w:ascii="Garamond" w:hAnsi="Garamond"/>
          <w:sz w:val="20"/>
          <w:szCs w:val="24"/>
        </w:rPr>
        <w:t>explanation.  Alternatives will be reviewed and considered by the State as to whether they satisfy the minimum requirements.</w:t>
      </w:r>
    </w:p>
    <w:p w:rsidRPr="00D7103D" w:rsidR="009D1EB1" w:rsidP="00BF5CBE" w:rsidRDefault="009D1EB1" w14:paraId="3DEEC669" w14:textId="77777777">
      <w:pPr>
        <w:rPr>
          <w:rFonts w:ascii="Garamond" w:hAnsi="Garamond"/>
          <w:szCs w:val="24"/>
        </w:rPr>
      </w:pPr>
    </w:p>
    <w:tbl>
      <w:tblPr>
        <w:tblW w:w="108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10898"/>
      </w:tblGrid>
      <w:tr w:rsidRPr="00D7103D" w:rsidR="00387C6F" w:rsidTr="00453EA8" w14:paraId="3656B9AB" w14:textId="77777777">
        <w:tc>
          <w:tcPr>
            <w:tcW w:w="10898" w:type="dxa"/>
            <w:shd w:val="clear" w:color="auto" w:fill="FFFF99"/>
          </w:tcPr>
          <w:p w:rsidRPr="00D7103D" w:rsidR="00387C6F" w:rsidP="00387C6F" w:rsidRDefault="00387C6F" w14:paraId="45FB0818" w14:textId="77777777">
            <w:pPr>
              <w:rPr>
                <w:rFonts w:ascii="Garamond" w:hAnsi="Garamond"/>
                <w:b/>
                <w:szCs w:val="24"/>
                <w:u w:val="single"/>
              </w:rPr>
            </w:pPr>
          </w:p>
        </w:tc>
      </w:tr>
    </w:tbl>
    <w:p w:rsidRPr="00D7103D" w:rsidR="00387C6F" w:rsidRDefault="00387C6F" w14:paraId="049F31CB" w14:textId="77777777">
      <w:pPr>
        <w:rPr>
          <w:rFonts w:ascii="Garamond" w:hAnsi="Garamond"/>
          <w:szCs w:val="24"/>
        </w:rPr>
      </w:pPr>
    </w:p>
    <w:sectPr w:rsidRPr="00D7103D" w:rsidR="00387C6F" w:rsidSect="009B3E6B">
      <w:headerReference w:type="default" r:id="rId10"/>
      <w:footerReference w:type="default" r:id="rId11"/>
      <w:pgSz w:w="12240" w:h="15840" w:orient="portrait"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1321" w:rsidP="0068685C" w:rsidRDefault="00AB1321" w14:paraId="0F65DC5D" w14:textId="77777777">
      <w:r>
        <w:separator/>
      </w:r>
    </w:p>
  </w:endnote>
  <w:endnote w:type="continuationSeparator" w:id="0">
    <w:p w:rsidR="00AB1321" w:rsidP="0068685C" w:rsidRDefault="00AB1321" w14:paraId="5991EA0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2" w:rsidRDefault="00313FE2" w14:paraId="2903CBC8" w14:textId="77777777">
    <w:pPr>
      <w:pStyle w:val="Footer"/>
      <w:jc w:val="center"/>
    </w:pPr>
    <w:r>
      <w:fldChar w:fldCharType="begin"/>
    </w:r>
    <w:r>
      <w:instrText xml:space="preserve"> PAGE   \* MERGEFORMAT </w:instrText>
    </w:r>
    <w:r>
      <w:fldChar w:fldCharType="separate"/>
    </w:r>
    <w:r w:rsidR="00556271">
      <w:rPr>
        <w:noProof/>
      </w:rPr>
      <w:t>1</w:t>
    </w:r>
    <w:r>
      <w:fldChar w:fldCharType="end"/>
    </w:r>
  </w:p>
  <w:p w:rsidR="00313FE2" w:rsidRDefault="00313FE2" w14:paraId="5312826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1321" w:rsidP="0068685C" w:rsidRDefault="00AB1321" w14:paraId="03357EC0" w14:textId="77777777">
      <w:r>
        <w:separator/>
      </w:r>
    </w:p>
  </w:footnote>
  <w:footnote w:type="continuationSeparator" w:id="0">
    <w:p w:rsidR="00AB1321" w:rsidP="0068685C" w:rsidRDefault="00AB1321" w14:paraId="250B924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DA2416" w:rsidRDefault="00DA2416" w14:paraId="55ED5064" w14:textId="28ADD005">
    <w:pPr>
      <w:pStyle w:val="Header"/>
    </w:pPr>
    <w:r w:rsidRPr="00D236C2">
      <w:rPr>
        <w:rFonts w:ascii="Times New Roman" w:hAnsi="Times New Roman"/>
        <w:noProof/>
        <w:sz w:val="20"/>
      </w:rPr>
      <mc:AlternateContent>
        <mc:Choice Requires="wps">
          <w:drawing>
            <wp:anchor distT="45720" distB="45720" distL="114300" distR="114300" simplePos="0" relativeHeight="251659264" behindDoc="0" locked="0" layoutInCell="1" allowOverlap="1" wp14:anchorId="5DB2D77D" wp14:editId="6D6B46AD">
              <wp:simplePos x="0" y="0"/>
              <wp:positionH relativeFrom="column">
                <wp:posOffset>1266825</wp:posOffset>
              </wp:positionH>
              <wp:positionV relativeFrom="paragraph">
                <wp:posOffset>200025</wp:posOffset>
              </wp:positionV>
              <wp:extent cx="4641215" cy="609600"/>
              <wp:effectExtent l="0" t="0" r="698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1215" cy="609600"/>
                      </a:xfrm>
                      <a:prstGeom prst="rect">
                        <a:avLst/>
                      </a:prstGeom>
                      <a:solidFill>
                        <a:srgbClr val="FFFFFF"/>
                      </a:solidFill>
                      <a:ln w="9525">
                        <a:noFill/>
                        <a:miter lim="800000"/>
                        <a:headEnd/>
                        <a:tailEnd/>
                      </a:ln>
                    </wps:spPr>
                    <wps:txbx>
                      <w:txbxContent>
                        <w:p w:rsidRPr="00FD64B2" w:rsidR="00DA2416" w:rsidP="00DA2416" w:rsidRDefault="00DA2416" w14:paraId="3A212252" w14:textId="55B96201">
                          <w:pPr>
                            <w:rPr>
                              <w:rFonts w:ascii="Times New Roman" w:hAnsi="Times New Roman"/>
                              <w:b/>
                            </w:rPr>
                          </w:pPr>
                          <w:r w:rsidRPr="00FD64B2">
                            <w:rPr>
                              <w:rFonts w:ascii="Times New Roman" w:hAnsi="Times New Roman"/>
                              <w:b/>
                            </w:rPr>
                            <w:t>RFP</w:t>
                          </w:r>
                          <w:r w:rsidRPr="006E5FBF">
                            <w:rPr>
                              <w:rFonts w:ascii="Times New Roman" w:hAnsi="Times New Roman"/>
                              <w:b/>
                            </w:rPr>
                            <w:t xml:space="preserve">- </w:t>
                          </w:r>
                          <w:r w:rsidR="00FB69E9">
                            <w:rPr>
                              <w:rFonts w:ascii="Times New Roman" w:hAnsi="Times New Roman"/>
                              <w:b/>
                            </w:rPr>
                            <w:t>0000000748</w:t>
                          </w:r>
                          <w:r w:rsidRPr="006E5FBF">
                            <w:rPr>
                              <w:rFonts w:ascii="Times New Roman" w:hAnsi="Times New Roman"/>
                              <w:b/>
                            </w:rPr>
                            <w:t xml:space="preserve"> –</w:t>
                          </w:r>
                          <w:r>
                            <w:rPr>
                              <w:rFonts w:ascii="Times New Roman" w:hAnsi="Times New Roman"/>
                              <w:b/>
                            </w:rPr>
                            <w:t xml:space="preserve"> </w:t>
                          </w:r>
                          <w:r w:rsidRPr="00FD64B2">
                            <w:rPr>
                              <w:rFonts w:ascii="Times New Roman" w:hAnsi="Times New Roman"/>
                              <w:b/>
                            </w:rPr>
                            <w:t>Development, and Implementation of a</w:t>
                          </w:r>
                          <w:r>
                            <w:rPr>
                              <w:rFonts w:ascii="Times New Roman" w:hAnsi="Times New Roman"/>
                              <w:b/>
                            </w:rPr>
                            <w:t>n Offender Management System (OMS) Summary of Minimum Requirements</w:t>
                          </w:r>
                        </w:p>
                        <w:p w:rsidRPr="00D236C2" w:rsidR="00DA2416" w:rsidP="00DA2416" w:rsidRDefault="00DA2416" w14:paraId="242E88DF" w14:textId="77777777">
                          <w:pPr>
                            <w:tabs>
                              <w:tab w:val="left" w:pos="3375"/>
                            </w:tabs>
                            <w:kinsoku w:val="0"/>
                            <w:overflowPunct w:val="0"/>
                            <w:autoSpaceDE w:val="0"/>
                            <w:autoSpaceDN w:val="0"/>
                            <w:adjustRightInd w:val="0"/>
                            <w:rPr>
                              <w:rFonts w:ascii="Times New Roman" w:hAnsi="Times New Roman"/>
                              <w:sz w:val="20"/>
                            </w:rPr>
                          </w:pPr>
                        </w:p>
                        <w:p w:rsidR="00DA2416" w:rsidP="00DA2416" w:rsidRDefault="00DA2416" w14:paraId="284587C3"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DB2D77D">
              <v:stroke joinstyle="miter"/>
              <v:path gradientshapeok="t" o:connecttype="rect"/>
            </v:shapetype>
            <v:shape id="Text Box 2" style="position:absolute;margin-left:99.75pt;margin-top:15.75pt;width:365.45pt;height:4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">
              <v:textbox>
                <w:txbxContent>
                  <w:p w:rsidRPr="00FD64B2" w:rsidR="00DA2416" w:rsidP="00DA2416" w:rsidRDefault="00DA2416" w14:paraId="3A212252" w14:textId="55B96201">
                    <w:pPr>
                      <w:rPr>
                        <w:rFonts w:ascii="Times New Roman" w:hAnsi="Times New Roman"/>
                        <w:b/>
                      </w:rPr>
                    </w:pPr>
                    <w:r w:rsidRPr="00FD64B2">
                      <w:rPr>
                        <w:rFonts w:ascii="Times New Roman" w:hAnsi="Times New Roman"/>
                        <w:b/>
                      </w:rPr>
                      <w:t>RFP</w:t>
                    </w:r>
                    <w:r w:rsidRPr="006E5FBF">
                      <w:rPr>
                        <w:rFonts w:ascii="Times New Roman" w:hAnsi="Times New Roman"/>
                        <w:b/>
                      </w:rPr>
                      <w:t xml:space="preserve">- </w:t>
                    </w:r>
                    <w:r w:rsidR="00FB69E9">
                      <w:rPr>
                        <w:rFonts w:ascii="Times New Roman" w:hAnsi="Times New Roman"/>
                        <w:b/>
                      </w:rPr>
                      <w:t>0000000748</w:t>
                    </w:r>
                    <w:r w:rsidRPr="006E5FBF">
                      <w:rPr>
                        <w:rFonts w:ascii="Times New Roman" w:hAnsi="Times New Roman"/>
                        <w:b/>
                      </w:rPr>
                      <w:t xml:space="preserve"> –</w:t>
                    </w:r>
                    <w:r>
                      <w:rPr>
                        <w:rFonts w:ascii="Times New Roman" w:hAnsi="Times New Roman"/>
                        <w:b/>
                      </w:rPr>
                      <w:t xml:space="preserve"> </w:t>
                    </w:r>
                    <w:r w:rsidRPr="00FD64B2">
                      <w:rPr>
                        <w:rFonts w:ascii="Times New Roman" w:hAnsi="Times New Roman"/>
                        <w:b/>
                      </w:rPr>
                      <w:t>Development, and Implementation of a</w:t>
                    </w:r>
                    <w:r>
                      <w:rPr>
                        <w:rFonts w:ascii="Times New Roman" w:hAnsi="Times New Roman"/>
                        <w:b/>
                      </w:rPr>
                      <w:t>n Offender Management System (OMS) Summary of Minimum Requirements</w:t>
                    </w:r>
                  </w:p>
                  <w:p w:rsidRPr="00D236C2" w:rsidR="00DA2416" w:rsidP="00DA2416" w:rsidRDefault="00DA2416" w14:paraId="242E88DF" w14:textId="77777777">
                    <w:pPr>
                      <w:tabs>
                        <w:tab w:val="left" w:pos="3375"/>
                      </w:tabs>
                      <w:kinsoku w:val="0"/>
                      <w:overflowPunct w:val="0"/>
                      <w:autoSpaceDE w:val="0"/>
                      <w:autoSpaceDN w:val="0"/>
                      <w:adjustRightInd w:val="0"/>
                      <w:rPr>
                        <w:rFonts w:ascii="Times New Roman" w:hAnsi="Times New Roman"/>
                        <w:sz w:val="20"/>
                      </w:rPr>
                    </w:pPr>
                  </w:p>
                  <w:p w:rsidR="00DA2416" w:rsidP="00DA2416" w:rsidRDefault="00DA2416" w14:paraId="284587C3" w14:textId="77777777"/>
                </w:txbxContent>
              </v:textbox>
              <w10:wrap type="square"/>
            </v:shape>
          </w:pict>
        </mc:Fallback>
      </mc:AlternateContent>
    </w:r>
    <w:r w:rsidRPr="00D236C2">
      <w:rPr>
        <w:rFonts w:ascii="Times New Roman" w:hAnsi="Times New Roman"/>
        <w:noProof/>
        <w:sz w:val="20"/>
      </w:rPr>
      <w:drawing>
        <wp:inline distT="0" distB="0" distL="0" distR="0" wp14:anchorId="5869E03A" wp14:editId="2C30B46E">
          <wp:extent cx="914400" cy="914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14274"/>
    <w:multiLevelType w:val="multilevel"/>
    <w:tmpl w:val="AFF4991E"/>
    <w:lvl w:ilvl="0">
      <w:start w:val="2"/>
      <w:numFmt w:val="decimal"/>
      <w:lvlText w:val="%1"/>
      <w:lvlJc w:val="left"/>
      <w:pPr>
        <w:ind w:left="405" w:hanging="405"/>
      </w:pPr>
      <w:rPr>
        <w:rFonts w:hint="default" w:ascii="Arial Narrow" w:hAnsi="Arial Narrow" w:cs="Arial"/>
        <w:sz w:val="22"/>
      </w:rPr>
    </w:lvl>
    <w:lvl w:ilvl="1">
      <w:start w:val="4"/>
      <w:numFmt w:val="decimal"/>
      <w:lvlText w:val="%1.%2"/>
      <w:lvlJc w:val="left"/>
      <w:pPr>
        <w:ind w:left="720" w:hanging="720"/>
      </w:pPr>
      <w:rPr>
        <w:rFonts w:hint="default" w:ascii="Arial Narrow" w:hAnsi="Arial Narrow" w:cs="Arial"/>
        <w:sz w:val="22"/>
      </w:rPr>
    </w:lvl>
    <w:lvl w:ilvl="2">
      <w:start w:val="1"/>
      <w:numFmt w:val="decimal"/>
      <w:lvlText w:val="%1.%2.%3"/>
      <w:lvlJc w:val="left"/>
      <w:pPr>
        <w:ind w:left="720" w:hanging="720"/>
      </w:pPr>
      <w:rPr>
        <w:rFonts w:hint="default" w:ascii="Arial Narrow" w:hAnsi="Arial Narrow" w:cs="Arial"/>
        <w:sz w:val="22"/>
      </w:rPr>
    </w:lvl>
    <w:lvl w:ilvl="3">
      <w:start w:val="1"/>
      <w:numFmt w:val="upperLetter"/>
      <w:lvlText w:val="%4."/>
      <w:lvlJc w:val="left"/>
      <w:pPr>
        <w:ind w:left="1080" w:hanging="1080"/>
      </w:pPr>
      <w:rPr>
        <w:rFonts w:hint="default" w:ascii="Times New Roman" w:hAnsi="Times New Roman" w:eastAsia="Times New Roman" w:cs="Times New Roman"/>
        <w:sz w:val="24"/>
        <w:szCs w:val="24"/>
      </w:rPr>
    </w:lvl>
    <w:lvl w:ilvl="4">
      <w:start w:val="1"/>
      <w:numFmt w:val="decimal"/>
      <w:lvlText w:val="%1.%2.%3.%4.%5"/>
      <w:lvlJc w:val="left"/>
      <w:pPr>
        <w:ind w:left="1440" w:hanging="1440"/>
      </w:pPr>
      <w:rPr>
        <w:rFonts w:hint="default" w:ascii="Arial Narrow" w:hAnsi="Arial Narrow" w:cs="Arial"/>
        <w:sz w:val="22"/>
      </w:rPr>
    </w:lvl>
    <w:lvl w:ilvl="5">
      <w:start w:val="1"/>
      <w:numFmt w:val="decimal"/>
      <w:lvlText w:val="%1.%2.%3.%4.%5.%6"/>
      <w:lvlJc w:val="left"/>
      <w:pPr>
        <w:ind w:left="1440" w:hanging="1440"/>
      </w:pPr>
      <w:rPr>
        <w:rFonts w:hint="default" w:ascii="Arial Narrow" w:hAnsi="Arial Narrow" w:cs="Arial"/>
        <w:sz w:val="22"/>
      </w:rPr>
    </w:lvl>
    <w:lvl w:ilvl="6">
      <w:start w:val="1"/>
      <w:numFmt w:val="decimal"/>
      <w:lvlText w:val="%1.%2.%3.%4.%5.%6.%7"/>
      <w:lvlJc w:val="left"/>
      <w:pPr>
        <w:ind w:left="1800" w:hanging="1800"/>
      </w:pPr>
      <w:rPr>
        <w:rFonts w:hint="default" w:ascii="Arial Narrow" w:hAnsi="Arial Narrow" w:cs="Arial"/>
        <w:sz w:val="22"/>
      </w:rPr>
    </w:lvl>
    <w:lvl w:ilvl="7">
      <w:start w:val="1"/>
      <w:numFmt w:val="decimal"/>
      <w:lvlText w:val="%1.%2.%3.%4.%5.%6.%7.%8"/>
      <w:lvlJc w:val="left"/>
      <w:pPr>
        <w:ind w:left="2160" w:hanging="2160"/>
      </w:pPr>
      <w:rPr>
        <w:rFonts w:hint="default" w:ascii="Arial Narrow" w:hAnsi="Arial Narrow" w:cs="Arial"/>
        <w:sz w:val="22"/>
      </w:rPr>
    </w:lvl>
    <w:lvl w:ilvl="8">
      <w:start w:val="1"/>
      <w:numFmt w:val="decimal"/>
      <w:lvlText w:val="%1.%2.%3.%4.%5.%6.%7.%8.%9"/>
      <w:lvlJc w:val="left"/>
      <w:pPr>
        <w:ind w:left="2160" w:hanging="2160"/>
      </w:pPr>
      <w:rPr>
        <w:rFonts w:hint="default" w:ascii="Arial Narrow" w:hAnsi="Arial Narrow" w:cs="Arial"/>
        <w:sz w:val="22"/>
      </w:rPr>
    </w:lvl>
  </w:abstractNum>
  <w:abstractNum w:abstractNumId="1" w15:restartNumberingAfterBreak="0">
    <w:nsid w:val="0EE6506E"/>
    <w:multiLevelType w:val="multilevel"/>
    <w:tmpl w:val="C73E0DE2"/>
    <w:lvl w:ilvl="0">
      <w:start w:val="2"/>
      <w:numFmt w:val="decimal"/>
      <w:lvlText w:val="%1"/>
      <w:lvlJc w:val="left"/>
      <w:pPr>
        <w:ind w:left="555" w:hanging="555"/>
      </w:pPr>
      <w:rPr>
        <w:rFonts w:hint="default" w:cs="Arial"/>
      </w:rPr>
    </w:lvl>
    <w:lvl w:ilvl="1">
      <w:start w:val="4"/>
      <w:numFmt w:val="decimal"/>
      <w:lvlText w:val="%1.%2"/>
      <w:lvlJc w:val="left"/>
      <w:pPr>
        <w:ind w:left="795" w:hanging="555"/>
      </w:pPr>
      <w:rPr>
        <w:rFonts w:hint="default" w:cs="Arial"/>
      </w:rPr>
    </w:lvl>
    <w:lvl w:ilvl="2">
      <w:start w:val="1"/>
      <w:numFmt w:val="decimal"/>
      <w:lvlText w:val="%1.%2.%3"/>
      <w:lvlJc w:val="left"/>
      <w:pPr>
        <w:ind w:left="1200" w:hanging="720"/>
      </w:pPr>
      <w:rPr>
        <w:rFonts w:hint="default" w:cs="Arial"/>
      </w:rPr>
    </w:lvl>
    <w:lvl w:ilvl="3">
      <w:start w:val="1"/>
      <w:numFmt w:val="upperLetter"/>
      <w:lvlText w:val="%4."/>
      <w:lvlJc w:val="left"/>
      <w:pPr>
        <w:ind w:left="2340" w:hanging="720"/>
      </w:pPr>
      <w:rPr>
        <w:rFonts w:hint="default"/>
        <w:b w:val="0"/>
      </w:rPr>
    </w:lvl>
    <w:lvl w:ilvl="4">
      <w:start w:val="1"/>
      <w:numFmt w:val="decimal"/>
      <w:lvlText w:val="%1.%2.%3.%4.%5"/>
      <w:lvlJc w:val="left"/>
      <w:pPr>
        <w:ind w:left="1680" w:hanging="720"/>
      </w:pPr>
      <w:rPr>
        <w:rFonts w:hint="default" w:cs="Arial"/>
      </w:rPr>
    </w:lvl>
    <w:lvl w:ilvl="5">
      <w:start w:val="1"/>
      <w:numFmt w:val="decimal"/>
      <w:lvlText w:val="%1.%2.%3.%4.%5.%6"/>
      <w:lvlJc w:val="left"/>
      <w:pPr>
        <w:ind w:left="2280" w:hanging="1080"/>
      </w:pPr>
      <w:rPr>
        <w:rFonts w:hint="default" w:cs="Arial"/>
      </w:rPr>
    </w:lvl>
    <w:lvl w:ilvl="6">
      <w:start w:val="1"/>
      <w:numFmt w:val="decimal"/>
      <w:lvlText w:val="%1.%2.%3.%4.%5.%6.%7"/>
      <w:lvlJc w:val="left"/>
      <w:pPr>
        <w:ind w:left="2520" w:hanging="1080"/>
      </w:pPr>
      <w:rPr>
        <w:rFonts w:hint="default" w:cs="Arial"/>
      </w:rPr>
    </w:lvl>
    <w:lvl w:ilvl="7">
      <w:start w:val="1"/>
      <w:numFmt w:val="decimal"/>
      <w:lvlText w:val="%1.%2.%3.%4.%5.%6.%7.%8"/>
      <w:lvlJc w:val="left"/>
      <w:pPr>
        <w:ind w:left="3120" w:hanging="1440"/>
      </w:pPr>
      <w:rPr>
        <w:rFonts w:hint="default" w:cs="Arial"/>
      </w:rPr>
    </w:lvl>
    <w:lvl w:ilvl="8">
      <w:start w:val="1"/>
      <w:numFmt w:val="decimal"/>
      <w:lvlText w:val="%1.%2.%3.%4.%5.%6.%7.%8.%9"/>
      <w:lvlJc w:val="left"/>
      <w:pPr>
        <w:ind w:left="3360" w:hanging="1440"/>
      </w:pPr>
      <w:rPr>
        <w:rFonts w:hint="default" w:cs="Arial"/>
      </w:rPr>
    </w:lvl>
  </w:abstractNum>
  <w:abstractNum w:abstractNumId="2" w15:restartNumberingAfterBreak="0">
    <w:nsid w:val="1D0215D0"/>
    <w:multiLevelType w:val="hybridMultilevel"/>
    <w:tmpl w:val="01D0E9DE"/>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2D46982"/>
    <w:multiLevelType w:val="hybridMultilevel"/>
    <w:tmpl w:val="F9A850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5">
      <w:start w:val="1"/>
      <w:numFmt w:val="upp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5B787D"/>
    <w:multiLevelType w:val="multilevel"/>
    <w:tmpl w:val="5718B604"/>
    <w:lvl w:ilvl="0">
      <w:start w:val="2"/>
      <w:numFmt w:val="decimal"/>
      <w:lvlText w:val="%1"/>
      <w:lvlJc w:val="left"/>
      <w:pPr>
        <w:ind w:left="555" w:hanging="555"/>
      </w:pPr>
      <w:rPr>
        <w:rFonts w:hint="default" w:cs="Arial"/>
      </w:rPr>
    </w:lvl>
    <w:lvl w:ilvl="1">
      <w:start w:val="4"/>
      <w:numFmt w:val="decimal"/>
      <w:lvlText w:val="%1.%2"/>
      <w:lvlJc w:val="left"/>
      <w:pPr>
        <w:ind w:left="795" w:hanging="555"/>
      </w:pPr>
      <w:rPr>
        <w:rFonts w:hint="default" w:cs="Arial"/>
      </w:rPr>
    </w:lvl>
    <w:lvl w:ilvl="2">
      <w:start w:val="1"/>
      <w:numFmt w:val="decimal"/>
      <w:lvlText w:val="%1.%2.%3"/>
      <w:lvlJc w:val="left"/>
      <w:pPr>
        <w:ind w:left="1200" w:hanging="720"/>
      </w:pPr>
      <w:rPr>
        <w:rFonts w:hint="default" w:cs="Arial"/>
      </w:rPr>
    </w:lvl>
    <w:lvl w:ilvl="3">
      <w:start w:val="1"/>
      <w:numFmt w:val="upperLetter"/>
      <w:lvlText w:val="%4."/>
      <w:lvlJc w:val="left"/>
      <w:pPr>
        <w:ind w:left="2340" w:hanging="720"/>
      </w:pPr>
      <w:rPr>
        <w:rFonts w:hint="default"/>
        <w:b w:val="0"/>
      </w:rPr>
    </w:lvl>
    <w:lvl w:ilvl="4">
      <w:start w:val="1"/>
      <w:numFmt w:val="decimal"/>
      <w:lvlText w:val="%1.%2.%3.%4.%5"/>
      <w:lvlJc w:val="left"/>
      <w:pPr>
        <w:ind w:left="1680" w:hanging="720"/>
      </w:pPr>
      <w:rPr>
        <w:rFonts w:hint="default" w:cs="Arial"/>
      </w:rPr>
    </w:lvl>
    <w:lvl w:ilvl="5">
      <w:start w:val="1"/>
      <w:numFmt w:val="decimal"/>
      <w:lvlText w:val="%1.%2.%3.%4.%5.%6"/>
      <w:lvlJc w:val="left"/>
      <w:pPr>
        <w:ind w:left="2280" w:hanging="1080"/>
      </w:pPr>
      <w:rPr>
        <w:rFonts w:hint="default" w:cs="Arial"/>
      </w:rPr>
    </w:lvl>
    <w:lvl w:ilvl="6">
      <w:start w:val="1"/>
      <w:numFmt w:val="decimal"/>
      <w:lvlText w:val="%1.%2.%3.%4.%5.%6.%7"/>
      <w:lvlJc w:val="left"/>
      <w:pPr>
        <w:ind w:left="2520" w:hanging="1080"/>
      </w:pPr>
      <w:rPr>
        <w:rFonts w:hint="default" w:cs="Arial"/>
      </w:rPr>
    </w:lvl>
    <w:lvl w:ilvl="7">
      <w:start w:val="1"/>
      <w:numFmt w:val="decimal"/>
      <w:lvlText w:val="%1.%2.%3.%4.%5.%6.%7.%8"/>
      <w:lvlJc w:val="left"/>
      <w:pPr>
        <w:ind w:left="3120" w:hanging="1440"/>
      </w:pPr>
      <w:rPr>
        <w:rFonts w:hint="default" w:cs="Arial"/>
      </w:rPr>
    </w:lvl>
    <w:lvl w:ilvl="8">
      <w:start w:val="1"/>
      <w:numFmt w:val="decimal"/>
      <w:lvlText w:val="%1.%2.%3.%4.%5.%6.%7.%8.%9"/>
      <w:lvlJc w:val="left"/>
      <w:pPr>
        <w:ind w:left="3360" w:hanging="1440"/>
      </w:pPr>
      <w:rPr>
        <w:rFonts w:hint="default" w:cs="Arial"/>
      </w:rPr>
    </w:lvl>
  </w:abstractNum>
  <w:abstractNum w:abstractNumId="5" w15:restartNumberingAfterBreak="0">
    <w:nsid w:val="4D0C0CCA"/>
    <w:multiLevelType w:val="hybridMultilevel"/>
    <w:tmpl w:val="A26221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5">
      <w:start w:val="1"/>
      <w:numFmt w:val="upp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F661EB"/>
    <w:multiLevelType w:val="multilevel"/>
    <w:tmpl w:val="32C8905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E406017"/>
    <w:multiLevelType w:val="multilevel"/>
    <w:tmpl w:val="577A5468"/>
    <w:lvl w:ilvl="0">
      <w:start w:val="2"/>
      <w:numFmt w:val="decimal"/>
      <w:lvlText w:val="%1"/>
      <w:lvlJc w:val="left"/>
      <w:pPr>
        <w:ind w:left="555" w:hanging="555"/>
      </w:pPr>
      <w:rPr>
        <w:rFonts w:hint="default" w:cs="Arial"/>
      </w:rPr>
    </w:lvl>
    <w:lvl w:ilvl="1">
      <w:start w:val="4"/>
      <w:numFmt w:val="decimal"/>
      <w:lvlText w:val="%1.%2"/>
      <w:lvlJc w:val="left"/>
      <w:pPr>
        <w:ind w:left="795" w:hanging="555"/>
      </w:pPr>
      <w:rPr>
        <w:rFonts w:hint="default" w:cs="Arial"/>
      </w:rPr>
    </w:lvl>
    <w:lvl w:ilvl="2">
      <w:start w:val="1"/>
      <w:numFmt w:val="decimal"/>
      <w:lvlText w:val="%1.%2.%3"/>
      <w:lvlJc w:val="left"/>
      <w:pPr>
        <w:ind w:left="1200" w:hanging="720"/>
      </w:pPr>
      <w:rPr>
        <w:rFonts w:hint="default" w:cs="Arial"/>
      </w:rPr>
    </w:lvl>
    <w:lvl w:ilvl="3">
      <w:start w:val="1"/>
      <w:numFmt w:val="upperLetter"/>
      <w:lvlText w:val="%4."/>
      <w:lvlJc w:val="left"/>
      <w:pPr>
        <w:ind w:left="2340" w:hanging="720"/>
      </w:pPr>
      <w:rPr>
        <w:rFonts w:hint="default"/>
        <w:b w:val="0"/>
      </w:rPr>
    </w:lvl>
    <w:lvl w:ilvl="4">
      <w:start w:val="1"/>
      <w:numFmt w:val="decimal"/>
      <w:lvlText w:val="%1.%2.%3.%4.%5"/>
      <w:lvlJc w:val="left"/>
      <w:pPr>
        <w:ind w:left="1680" w:hanging="720"/>
      </w:pPr>
      <w:rPr>
        <w:rFonts w:hint="default" w:cs="Arial"/>
      </w:rPr>
    </w:lvl>
    <w:lvl w:ilvl="5">
      <w:start w:val="1"/>
      <w:numFmt w:val="decimal"/>
      <w:lvlText w:val="%1.%2.%3.%4.%5.%6"/>
      <w:lvlJc w:val="left"/>
      <w:pPr>
        <w:ind w:left="2280" w:hanging="1080"/>
      </w:pPr>
      <w:rPr>
        <w:rFonts w:hint="default" w:cs="Arial"/>
      </w:rPr>
    </w:lvl>
    <w:lvl w:ilvl="6">
      <w:start w:val="1"/>
      <w:numFmt w:val="decimal"/>
      <w:lvlText w:val="%1.%2.%3.%4.%5.%6.%7"/>
      <w:lvlJc w:val="left"/>
      <w:pPr>
        <w:ind w:left="2520" w:hanging="1080"/>
      </w:pPr>
      <w:rPr>
        <w:rFonts w:hint="default" w:cs="Arial"/>
      </w:rPr>
    </w:lvl>
    <w:lvl w:ilvl="7">
      <w:start w:val="1"/>
      <w:numFmt w:val="decimal"/>
      <w:lvlText w:val="%1.%2.%3.%4.%5.%6.%7.%8"/>
      <w:lvlJc w:val="left"/>
      <w:pPr>
        <w:ind w:left="3120" w:hanging="1440"/>
      </w:pPr>
      <w:rPr>
        <w:rFonts w:hint="default" w:cs="Arial"/>
      </w:rPr>
    </w:lvl>
    <w:lvl w:ilvl="8">
      <w:start w:val="1"/>
      <w:numFmt w:val="decimal"/>
      <w:lvlText w:val="%1.%2.%3.%4.%5.%6.%7.%8.%9"/>
      <w:lvlJc w:val="left"/>
      <w:pPr>
        <w:ind w:left="3360" w:hanging="1440"/>
      </w:pPr>
      <w:rPr>
        <w:rFonts w:hint="default" w:cs="Arial"/>
      </w:rPr>
    </w:lvl>
  </w:abstractNum>
  <w:abstractNum w:abstractNumId="8" w15:restartNumberingAfterBreak="0">
    <w:nsid w:val="73706659"/>
    <w:multiLevelType w:val="multilevel"/>
    <w:tmpl w:val="0409001F"/>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0F0E18"/>
    <w:multiLevelType w:val="hybridMultilevel"/>
    <w:tmpl w:val="C6CC1F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AC316B"/>
    <w:multiLevelType w:val="hybridMultilevel"/>
    <w:tmpl w:val="2422ABE4"/>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15">
      <w:start w:val="1"/>
      <w:numFmt w:val="upperLetter"/>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7D96279C"/>
    <w:multiLevelType w:val="multilevel"/>
    <w:tmpl w:val="D88CF4B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11"/>
  </w:num>
  <w:num w:numId="3">
    <w:abstractNumId w:val="6"/>
  </w:num>
  <w:num w:numId="4">
    <w:abstractNumId w:val="9"/>
  </w:num>
  <w:num w:numId="5">
    <w:abstractNumId w:val="0"/>
  </w:num>
  <w:num w:numId="6">
    <w:abstractNumId w:val="3"/>
  </w:num>
  <w:num w:numId="7">
    <w:abstractNumId w:val="10"/>
  </w:num>
  <w:num w:numId="8">
    <w:abstractNumId w:val="2"/>
  </w:num>
  <w:num w:numId="9">
    <w:abstractNumId w:val="5"/>
  </w:num>
  <w:num w:numId="10">
    <w:abstractNumId w:val="1"/>
  </w:num>
  <w:num w:numId="11">
    <w:abstractNumId w:val="4"/>
  </w:num>
  <w:num w:numId="12">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mpel, Mark">
    <w15:presenceInfo w15:providerId="AD" w15:userId="S::mhempel@idoa.IN.gov::90faa47b-1acf-4ceb-aa4e-89b6952cb7b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C6F"/>
    <w:rsid w:val="00033AF3"/>
    <w:rsid w:val="000608B5"/>
    <w:rsid w:val="000B009A"/>
    <w:rsid w:val="000C2FA3"/>
    <w:rsid w:val="000C3214"/>
    <w:rsid w:val="000F6905"/>
    <w:rsid w:val="000F7FD6"/>
    <w:rsid w:val="001841BB"/>
    <w:rsid w:val="00190CC9"/>
    <w:rsid w:val="001B323D"/>
    <w:rsid w:val="001C1125"/>
    <w:rsid w:val="0024122C"/>
    <w:rsid w:val="00266B78"/>
    <w:rsid w:val="002B3844"/>
    <w:rsid w:val="002B5FA8"/>
    <w:rsid w:val="00313FE2"/>
    <w:rsid w:val="003267CD"/>
    <w:rsid w:val="00387C6F"/>
    <w:rsid w:val="00397002"/>
    <w:rsid w:val="00400B4C"/>
    <w:rsid w:val="00441431"/>
    <w:rsid w:val="00453EA8"/>
    <w:rsid w:val="004C07B6"/>
    <w:rsid w:val="00501F54"/>
    <w:rsid w:val="00556271"/>
    <w:rsid w:val="005A50F4"/>
    <w:rsid w:val="0068685C"/>
    <w:rsid w:val="006E7BF2"/>
    <w:rsid w:val="00710CE9"/>
    <w:rsid w:val="007502E2"/>
    <w:rsid w:val="0075495B"/>
    <w:rsid w:val="007A3839"/>
    <w:rsid w:val="00825638"/>
    <w:rsid w:val="00836ACF"/>
    <w:rsid w:val="00851F28"/>
    <w:rsid w:val="008A4C96"/>
    <w:rsid w:val="008D0100"/>
    <w:rsid w:val="00903091"/>
    <w:rsid w:val="00920D46"/>
    <w:rsid w:val="00975717"/>
    <w:rsid w:val="009808E4"/>
    <w:rsid w:val="009B3E6B"/>
    <w:rsid w:val="009D1EB1"/>
    <w:rsid w:val="009D69DF"/>
    <w:rsid w:val="00A357BC"/>
    <w:rsid w:val="00A47A5F"/>
    <w:rsid w:val="00A575F5"/>
    <w:rsid w:val="00A7301F"/>
    <w:rsid w:val="00A7430C"/>
    <w:rsid w:val="00A96084"/>
    <w:rsid w:val="00AA4AC8"/>
    <w:rsid w:val="00AB1321"/>
    <w:rsid w:val="00B27ED5"/>
    <w:rsid w:val="00B3668C"/>
    <w:rsid w:val="00BE6C82"/>
    <w:rsid w:val="00BF5CBE"/>
    <w:rsid w:val="00C16F1C"/>
    <w:rsid w:val="00CC51F2"/>
    <w:rsid w:val="00CE704C"/>
    <w:rsid w:val="00CF561E"/>
    <w:rsid w:val="00D31AC1"/>
    <w:rsid w:val="00D47CDE"/>
    <w:rsid w:val="00D7095F"/>
    <w:rsid w:val="00D7103D"/>
    <w:rsid w:val="00DA1DCE"/>
    <w:rsid w:val="00DA2416"/>
    <w:rsid w:val="00DF52EA"/>
    <w:rsid w:val="00E264AF"/>
    <w:rsid w:val="00E826DF"/>
    <w:rsid w:val="00F414C0"/>
    <w:rsid w:val="00F436A3"/>
    <w:rsid w:val="00F50B8B"/>
    <w:rsid w:val="00FA09F0"/>
    <w:rsid w:val="00FB69E9"/>
    <w:rsid w:val="00FC40DE"/>
    <w:rsid w:val="04FECC73"/>
    <w:rsid w:val="0673490B"/>
    <w:rsid w:val="142AA3AB"/>
    <w:rsid w:val="16FF0F2B"/>
    <w:rsid w:val="19502864"/>
    <w:rsid w:val="21A6ABB5"/>
    <w:rsid w:val="26FA3C11"/>
    <w:rsid w:val="277228F8"/>
    <w:rsid w:val="2E530460"/>
    <w:rsid w:val="35325425"/>
    <w:rsid w:val="40D102BA"/>
    <w:rsid w:val="4319884D"/>
    <w:rsid w:val="44B8C1D4"/>
    <w:rsid w:val="47378C07"/>
    <w:rsid w:val="480A7302"/>
    <w:rsid w:val="6143E3F6"/>
    <w:rsid w:val="61CD54F8"/>
    <w:rsid w:val="61CEB6EB"/>
    <w:rsid w:val="7DD918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5C7C78"/>
  <w15:chartTrackingRefBased/>
  <w15:docId w15:val="{B154CDB1-8A62-4469-89A0-082260574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hAnsi="Times New Roman" w:eastAsia="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87C6F"/>
    <w:pPr>
      <w:widowControl w:val="0"/>
    </w:pPr>
    <w:rPr>
      <w:rFonts w:ascii="Courier" w:hAnsi="Courier"/>
      <w:snapToGrid w:val="0"/>
      <w:sz w:val="24"/>
      <w:lang w:eastAsia="en-US"/>
    </w:rPr>
  </w:style>
  <w:style w:type="paragraph" w:styleId="Heading1">
    <w:name w:val="heading 1"/>
    <w:basedOn w:val="Normal"/>
    <w:next w:val="Normal"/>
    <w:link w:val="Heading1Char"/>
    <w:uiPriority w:val="9"/>
    <w:qFormat/>
    <w:rsid w:val="00CF561E"/>
    <w:pPr>
      <w:keepNext/>
      <w:widowControl/>
      <w:spacing w:before="240" w:after="60"/>
      <w:outlineLvl w:val="0"/>
    </w:pPr>
    <w:rPr>
      <w:rFonts w:ascii="Cambria" w:hAnsi="Cambria"/>
      <w:b/>
      <w:bCs/>
      <w:snapToGrid/>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387C6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1Char" w:customStyle="1">
    <w:name w:val="Heading 1 Char"/>
    <w:basedOn w:val="DefaultParagraphFont"/>
    <w:link w:val="Heading1"/>
    <w:uiPriority w:val="9"/>
    <w:rsid w:val="00CF561E"/>
    <w:rPr>
      <w:rFonts w:ascii="Cambria" w:hAnsi="Cambria"/>
      <w:b/>
      <w:bCs/>
      <w:kern w:val="32"/>
      <w:sz w:val="32"/>
      <w:szCs w:val="32"/>
    </w:rPr>
  </w:style>
  <w:style w:type="character" w:styleId="CommentReference">
    <w:name w:val="annotation reference"/>
    <w:basedOn w:val="DefaultParagraphFont"/>
    <w:uiPriority w:val="99"/>
    <w:semiHidden/>
    <w:unhideWhenUsed/>
    <w:rsid w:val="001841BB"/>
    <w:rPr>
      <w:sz w:val="16"/>
      <w:szCs w:val="16"/>
    </w:rPr>
  </w:style>
  <w:style w:type="paragraph" w:styleId="CommentText">
    <w:name w:val="annotation text"/>
    <w:basedOn w:val="Normal"/>
    <w:link w:val="CommentTextChar"/>
    <w:uiPriority w:val="99"/>
    <w:semiHidden/>
    <w:unhideWhenUsed/>
    <w:rsid w:val="001841BB"/>
    <w:rPr>
      <w:sz w:val="20"/>
    </w:rPr>
  </w:style>
  <w:style w:type="character" w:styleId="CommentTextChar" w:customStyle="1">
    <w:name w:val="Comment Text Char"/>
    <w:basedOn w:val="DefaultParagraphFont"/>
    <w:link w:val="CommentText"/>
    <w:uiPriority w:val="99"/>
    <w:semiHidden/>
    <w:rsid w:val="001841BB"/>
    <w:rPr>
      <w:rFonts w:ascii="Courier" w:hAnsi="Courier"/>
      <w:snapToGrid w:val="0"/>
    </w:rPr>
  </w:style>
  <w:style w:type="paragraph" w:styleId="ListParagraph">
    <w:name w:val="List Paragraph"/>
    <w:basedOn w:val="Normal"/>
    <w:uiPriority w:val="34"/>
    <w:qFormat/>
    <w:rsid w:val="001841BB"/>
    <w:pPr>
      <w:widowControl/>
      <w:ind w:left="720"/>
      <w:contextualSpacing/>
    </w:pPr>
    <w:rPr>
      <w:rFonts w:ascii="Arial Narrow" w:hAnsi="Arial Narrow" w:eastAsia="Calibri"/>
      <w:snapToGrid/>
      <w:sz w:val="22"/>
      <w:szCs w:val="22"/>
    </w:rPr>
  </w:style>
  <w:style w:type="paragraph" w:styleId="BalloonText">
    <w:name w:val="Balloon Text"/>
    <w:basedOn w:val="Normal"/>
    <w:link w:val="BalloonTextChar"/>
    <w:uiPriority w:val="99"/>
    <w:semiHidden/>
    <w:unhideWhenUsed/>
    <w:rsid w:val="001841BB"/>
    <w:rPr>
      <w:rFonts w:ascii="Tahoma" w:hAnsi="Tahoma" w:cs="Tahoma"/>
      <w:sz w:val="16"/>
      <w:szCs w:val="16"/>
    </w:rPr>
  </w:style>
  <w:style w:type="character" w:styleId="BalloonTextChar" w:customStyle="1">
    <w:name w:val="Balloon Text Char"/>
    <w:basedOn w:val="DefaultParagraphFont"/>
    <w:link w:val="BalloonText"/>
    <w:uiPriority w:val="99"/>
    <w:semiHidden/>
    <w:rsid w:val="001841BB"/>
    <w:rPr>
      <w:rFonts w:ascii="Tahoma" w:hAnsi="Tahoma" w:cs="Tahoma"/>
      <w:snapToGrid w:val="0"/>
      <w:sz w:val="16"/>
      <w:szCs w:val="16"/>
    </w:rPr>
  </w:style>
  <w:style w:type="paragraph" w:styleId="Header">
    <w:name w:val="header"/>
    <w:basedOn w:val="Normal"/>
    <w:link w:val="HeaderChar"/>
    <w:uiPriority w:val="99"/>
    <w:unhideWhenUsed/>
    <w:rsid w:val="0068685C"/>
    <w:pPr>
      <w:tabs>
        <w:tab w:val="center" w:pos="4680"/>
        <w:tab w:val="right" w:pos="9360"/>
      </w:tabs>
    </w:pPr>
  </w:style>
  <w:style w:type="character" w:styleId="HeaderChar" w:customStyle="1">
    <w:name w:val="Header Char"/>
    <w:basedOn w:val="DefaultParagraphFont"/>
    <w:link w:val="Header"/>
    <w:uiPriority w:val="99"/>
    <w:rsid w:val="0068685C"/>
    <w:rPr>
      <w:rFonts w:ascii="Courier" w:hAnsi="Courier"/>
      <w:snapToGrid w:val="0"/>
      <w:sz w:val="24"/>
    </w:rPr>
  </w:style>
  <w:style w:type="paragraph" w:styleId="Footer">
    <w:name w:val="footer"/>
    <w:basedOn w:val="Normal"/>
    <w:link w:val="FooterChar"/>
    <w:uiPriority w:val="99"/>
    <w:unhideWhenUsed/>
    <w:rsid w:val="0068685C"/>
    <w:pPr>
      <w:tabs>
        <w:tab w:val="center" w:pos="4680"/>
        <w:tab w:val="right" w:pos="9360"/>
      </w:tabs>
    </w:pPr>
  </w:style>
  <w:style w:type="character" w:styleId="FooterChar" w:customStyle="1">
    <w:name w:val="Footer Char"/>
    <w:basedOn w:val="DefaultParagraphFont"/>
    <w:link w:val="Footer"/>
    <w:uiPriority w:val="99"/>
    <w:rsid w:val="0068685C"/>
    <w:rPr>
      <w:rFonts w:ascii="Courier" w:hAnsi="Courier"/>
      <w:snapToGrid w:val="0"/>
      <w:sz w:val="24"/>
    </w:rPr>
  </w:style>
  <w:style w:type="paragraph" w:styleId="CommentSubject">
    <w:name w:val="annotation subject"/>
    <w:basedOn w:val="CommentText"/>
    <w:next w:val="CommentText"/>
    <w:link w:val="CommentSubjectChar"/>
    <w:uiPriority w:val="99"/>
    <w:semiHidden/>
    <w:unhideWhenUsed/>
    <w:rsid w:val="00400B4C"/>
    <w:rPr>
      <w:b/>
      <w:bCs/>
    </w:rPr>
  </w:style>
  <w:style w:type="character" w:styleId="CommentSubjectChar" w:customStyle="1">
    <w:name w:val="Comment Subject Char"/>
    <w:basedOn w:val="CommentTextChar"/>
    <w:link w:val="CommentSubject"/>
    <w:uiPriority w:val="99"/>
    <w:semiHidden/>
    <w:rsid w:val="00400B4C"/>
    <w:rPr>
      <w:rFonts w:ascii="Courier" w:hAnsi="Courier"/>
      <w:b/>
      <w:bCs/>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1/relationships/people" Target="peop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B74E2C7DE30546BF7FE019E21290F2" ma:contentTypeVersion="13" ma:contentTypeDescription="Create a new document." ma:contentTypeScope="" ma:versionID="09d9d10038282e9214ade30a4f2e70c5">
  <xsd:schema xmlns:xsd="http://www.w3.org/2001/XMLSchema" xmlns:xs="http://www.w3.org/2001/XMLSchema" xmlns:p="http://schemas.microsoft.com/office/2006/metadata/properties" xmlns:ns1="http://schemas.microsoft.com/sharepoint/v3" xmlns:ns2="72451722-d3ce-48b8-a1f6-36344de827fd" xmlns:ns3="a6adb4fe-1393-4a1f-be2a-ab404cacc071" targetNamespace="http://schemas.microsoft.com/office/2006/metadata/properties" ma:root="true" ma:fieldsID="c28afcb9a8ecb230ec8fc3b3cd6dc314" ns1:_="" ns2:_="" ns3:_="">
    <xsd:import namespace="http://schemas.microsoft.com/sharepoint/v3"/>
    <xsd:import namespace="72451722-d3ce-48b8-a1f6-36344de827fd"/>
    <xsd:import namespace="a6adb4fe-1393-4a1f-be2a-ab404cacc0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451722-d3ce-48b8-a1f6-36344de827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adb4fe-1393-4a1f-be2a-ab404cacc0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ACB471-407B-46FE-AA74-5A7730215C9A}"/>
</file>

<file path=customXml/itemProps2.xml><?xml version="1.0" encoding="utf-8"?>
<ds:datastoreItem xmlns:ds="http://schemas.openxmlformats.org/officeDocument/2006/customXml" ds:itemID="{82625E53-6964-4048-A403-7D25A00D09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4126DD-4318-4877-9686-333AC11FD751}">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State of Indiana</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Jessica Robertson</dc:creator>
  <keywords/>
  <lastModifiedBy>Joe Miles</lastModifiedBy>
  <revision>4</revision>
  <dcterms:created xsi:type="dcterms:W3CDTF">2020-04-11T16:26:00.0000000Z</dcterms:created>
  <dcterms:modified xsi:type="dcterms:W3CDTF">2020-05-08T15:37:35.8156267Z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0x0101009FB74E2C7DE30546BF7FE019E21290F2</vt:lpwstr>
  </property>
  <property fmtid="{D5CDD505-2E9C-101B-9397-08002B2CF9AE}" pid="3" name="Order">
    <vt:r8>10500</vt:r8>
  </property>
  <property fmtid="{D5CDD505-2E9C-101B-9397-08002B2CF9AE}" pid="4" name="ComplianceAssetId">
    <vt:lpwstr/>
  </property>
  <property fmtid="{D5CDD505-2E9C-101B-9397-08002B2CF9AE}" pid="5" name="_SourceUrl">
    <vt:lpwstr/>
  </property>
  <property fmtid="{D5CDD505-2E9C-101B-9397-08002B2CF9AE}" pid="6" name="_SharedFileIndex">
    <vt:lpwstr/>
  </property>
</Properties>
</file>